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207"/>
        <w:gridCol w:w="5186"/>
      </w:tblGrid>
      <w:tr w:rsidR="003B3E0A" w:rsidRPr="008A5AF1" w14:paraId="7ACF94B8" w14:textId="77777777" w:rsidTr="00265992">
        <w:trPr>
          <w:trHeight w:val="459"/>
        </w:trPr>
        <w:tc>
          <w:tcPr>
            <w:tcW w:w="9393" w:type="dxa"/>
            <w:gridSpan w:val="2"/>
            <w:tcBorders>
              <w:top w:val="single" w:sz="12" w:space="0" w:color="auto"/>
              <w:left w:val="double" w:sz="6" w:space="0" w:color="auto"/>
              <w:right w:val="double" w:sz="6" w:space="0" w:color="auto"/>
            </w:tcBorders>
            <w:shd w:val="clear" w:color="auto" w:fill="C0C0C0"/>
          </w:tcPr>
          <w:p w14:paraId="3BC24FED" w14:textId="77777777" w:rsidR="003B3E0A" w:rsidRPr="009D4264" w:rsidRDefault="003B3E0A" w:rsidP="00265992">
            <w:pPr>
              <w:pStyle w:val="TabletitleBR"/>
              <w:keepNext w:val="0"/>
              <w:keepLines w:val="0"/>
              <w:tabs>
                <w:tab w:val="center" w:pos="4680"/>
              </w:tabs>
              <w:suppressAutoHyphens/>
              <w:spacing w:after="0"/>
              <w:rPr>
                <w:rFonts w:ascii="Calibri" w:hAnsi="Calibri"/>
                <w:spacing w:val="-3"/>
                <w:szCs w:val="24"/>
              </w:rPr>
            </w:pPr>
            <w:bookmarkStart w:id="0" w:name="_Hlk155254025"/>
            <w:r w:rsidRPr="006F661E">
              <w:br w:type="page"/>
            </w:r>
            <w:r w:rsidRPr="009D4264">
              <w:rPr>
                <w:rFonts w:ascii="Calibri" w:hAnsi="Calibri"/>
                <w:spacing w:val="-3"/>
                <w:szCs w:val="24"/>
              </w:rPr>
              <w:t>U.S. Radiocommunications Sector</w:t>
            </w:r>
          </w:p>
          <w:p w14:paraId="28811356" w14:textId="77777777" w:rsidR="003B3E0A" w:rsidRPr="006F661E" w:rsidRDefault="003B3E0A" w:rsidP="00265992">
            <w:pPr>
              <w:pStyle w:val="TabletitleBR"/>
              <w:rPr>
                <w:spacing w:val="-3"/>
                <w:szCs w:val="24"/>
              </w:rPr>
            </w:pPr>
            <w:r w:rsidRPr="009D4264">
              <w:rPr>
                <w:rFonts w:ascii="Calibri" w:hAnsi="Calibri"/>
                <w:spacing w:val="-3"/>
                <w:szCs w:val="24"/>
              </w:rPr>
              <w:t>Fact Sheet</w:t>
            </w:r>
          </w:p>
        </w:tc>
      </w:tr>
      <w:tr w:rsidR="003B3E0A" w:rsidRPr="008A5AF1" w14:paraId="09A17E51" w14:textId="77777777" w:rsidTr="00265992">
        <w:trPr>
          <w:trHeight w:val="723"/>
        </w:trPr>
        <w:tc>
          <w:tcPr>
            <w:tcW w:w="4207" w:type="dxa"/>
            <w:tcBorders>
              <w:left w:val="double" w:sz="6" w:space="0" w:color="auto"/>
            </w:tcBorders>
          </w:tcPr>
          <w:p w14:paraId="088945D1" w14:textId="148BB70B" w:rsidR="003B3E0A" w:rsidRPr="009D4264" w:rsidRDefault="003B3E0A" w:rsidP="00265992">
            <w:pPr>
              <w:spacing w:after="120"/>
              <w:ind w:left="900" w:right="144" w:hanging="756"/>
              <w:rPr>
                <w:rFonts w:ascii="Calibri" w:hAnsi="Calibri"/>
                <w:szCs w:val="24"/>
              </w:rPr>
            </w:pPr>
            <w:r w:rsidRPr="009D4264">
              <w:rPr>
                <w:rFonts w:ascii="Calibri" w:hAnsi="Calibri"/>
                <w:b/>
                <w:szCs w:val="24"/>
              </w:rPr>
              <w:t>Working Party:</w:t>
            </w:r>
            <w:r w:rsidRPr="009D4264">
              <w:rPr>
                <w:rFonts w:ascii="Calibri" w:hAnsi="Calibri"/>
                <w:szCs w:val="24"/>
              </w:rPr>
              <w:t xml:space="preserve">  ITU-R WP 5</w:t>
            </w:r>
            <w:r w:rsidR="00BA3A6A">
              <w:rPr>
                <w:rFonts w:ascii="Calibri" w:hAnsi="Calibri"/>
                <w:szCs w:val="24"/>
              </w:rPr>
              <w:t>B</w:t>
            </w:r>
          </w:p>
        </w:tc>
        <w:tc>
          <w:tcPr>
            <w:tcW w:w="5186" w:type="dxa"/>
            <w:tcBorders>
              <w:right w:val="double" w:sz="6" w:space="0" w:color="auto"/>
            </w:tcBorders>
          </w:tcPr>
          <w:p w14:paraId="154816DB" w14:textId="0B3AA01C" w:rsidR="003B3E0A" w:rsidRPr="009D4264" w:rsidRDefault="003B3E0A" w:rsidP="00265992">
            <w:pPr>
              <w:spacing w:after="120"/>
              <w:ind w:left="144" w:right="144"/>
              <w:rPr>
                <w:rFonts w:ascii="Calibri" w:hAnsi="Calibri"/>
                <w:szCs w:val="24"/>
              </w:rPr>
            </w:pPr>
            <w:r w:rsidRPr="009D4264">
              <w:rPr>
                <w:rFonts w:ascii="Calibri" w:hAnsi="Calibri"/>
                <w:b/>
                <w:szCs w:val="24"/>
              </w:rPr>
              <w:t>Document No:</w:t>
            </w:r>
            <w:r w:rsidRPr="009D4264">
              <w:rPr>
                <w:rFonts w:ascii="Calibri" w:hAnsi="Calibri"/>
                <w:szCs w:val="24"/>
              </w:rPr>
              <w:t xml:space="preserve">  USWP5</w:t>
            </w:r>
            <w:r w:rsidR="00BA3A6A">
              <w:rPr>
                <w:rFonts w:ascii="Calibri" w:hAnsi="Calibri"/>
                <w:szCs w:val="24"/>
              </w:rPr>
              <w:t>B</w:t>
            </w:r>
            <w:r w:rsidR="00BB48BB">
              <w:rPr>
                <w:rFonts w:ascii="Calibri" w:hAnsi="Calibri"/>
                <w:szCs w:val="24"/>
              </w:rPr>
              <w:t>32-19</w:t>
            </w:r>
          </w:p>
        </w:tc>
      </w:tr>
      <w:tr w:rsidR="003B3E0A" w:rsidRPr="008A5AF1" w14:paraId="51571600" w14:textId="77777777" w:rsidTr="00265992">
        <w:trPr>
          <w:trHeight w:val="378"/>
        </w:trPr>
        <w:tc>
          <w:tcPr>
            <w:tcW w:w="4207" w:type="dxa"/>
            <w:tcBorders>
              <w:left w:val="double" w:sz="6" w:space="0" w:color="auto"/>
            </w:tcBorders>
          </w:tcPr>
          <w:p w14:paraId="1377AA18" w14:textId="4C2C4A56" w:rsidR="003B3E0A" w:rsidRPr="009D4264" w:rsidRDefault="003B3E0A" w:rsidP="00265992">
            <w:pPr>
              <w:spacing w:before="0"/>
              <w:ind w:left="144" w:right="144"/>
              <w:rPr>
                <w:rFonts w:ascii="Calibri" w:hAnsi="Calibri"/>
                <w:szCs w:val="24"/>
                <w:lang w:val="pt-BR"/>
              </w:rPr>
            </w:pPr>
            <w:r w:rsidRPr="009D4264">
              <w:rPr>
                <w:rFonts w:ascii="Calibri" w:hAnsi="Calibri"/>
                <w:b/>
                <w:szCs w:val="24"/>
                <w:lang w:val="pt-BR"/>
              </w:rPr>
              <w:t>Ref:</w:t>
            </w:r>
            <w:r w:rsidRPr="009D4264">
              <w:rPr>
                <w:rFonts w:ascii="Calibri" w:hAnsi="Calibri"/>
                <w:szCs w:val="24"/>
                <w:lang w:val="pt-BR"/>
              </w:rPr>
              <w:tab/>
            </w:r>
            <w:bookmarkStart w:id="1" w:name="_Hlk157407923"/>
            <w:r w:rsidR="003F3139">
              <w:rPr>
                <w:rFonts w:ascii="Calibri" w:hAnsi="Calibri"/>
                <w:szCs w:val="24"/>
                <w:lang w:val="pt-BR"/>
              </w:rPr>
              <w:t>R00-CA-CIR-0270IIMSW</w:t>
            </w:r>
            <w:bookmarkEnd w:id="1"/>
            <w:r w:rsidR="003F3139">
              <w:rPr>
                <w:rFonts w:ascii="Calibri" w:hAnsi="Calibri"/>
                <w:szCs w:val="24"/>
                <w:lang w:val="pt-BR"/>
              </w:rPr>
              <w:t xml:space="preserve"> </w:t>
            </w:r>
          </w:p>
        </w:tc>
        <w:tc>
          <w:tcPr>
            <w:tcW w:w="5186" w:type="dxa"/>
            <w:tcBorders>
              <w:right w:val="double" w:sz="6" w:space="0" w:color="auto"/>
            </w:tcBorders>
          </w:tcPr>
          <w:p w14:paraId="70C504D3" w14:textId="44B41BA1" w:rsidR="003B3E0A" w:rsidRPr="009D4264" w:rsidRDefault="003B3E0A" w:rsidP="00265992">
            <w:pPr>
              <w:tabs>
                <w:tab w:val="left" w:pos="162"/>
              </w:tabs>
              <w:spacing w:before="0"/>
              <w:ind w:left="612" w:right="144" w:hanging="468"/>
              <w:rPr>
                <w:rFonts w:ascii="Calibri" w:hAnsi="Calibri"/>
                <w:szCs w:val="24"/>
              </w:rPr>
            </w:pPr>
            <w:r w:rsidRPr="009D4264">
              <w:rPr>
                <w:rFonts w:ascii="Calibri" w:hAnsi="Calibri"/>
                <w:b/>
                <w:szCs w:val="24"/>
              </w:rPr>
              <w:t>Date:</w:t>
            </w:r>
            <w:r w:rsidRPr="009D4264">
              <w:rPr>
                <w:rFonts w:ascii="Calibri" w:hAnsi="Calibri"/>
                <w:szCs w:val="24"/>
              </w:rPr>
              <w:t xml:space="preserve"> </w:t>
            </w:r>
            <w:r w:rsidR="00647F72">
              <w:rPr>
                <w:rFonts w:ascii="Calibri" w:hAnsi="Calibri"/>
                <w:szCs w:val="24"/>
              </w:rPr>
              <w:t>February</w:t>
            </w:r>
            <w:r>
              <w:rPr>
                <w:rFonts w:ascii="Calibri" w:hAnsi="Calibri"/>
                <w:szCs w:val="24"/>
              </w:rPr>
              <w:t xml:space="preserve"> </w:t>
            </w:r>
            <w:r w:rsidR="00910347">
              <w:rPr>
                <w:rFonts w:ascii="Calibri" w:hAnsi="Calibri"/>
                <w:szCs w:val="24"/>
              </w:rPr>
              <w:t>19</w:t>
            </w:r>
            <w:r>
              <w:rPr>
                <w:rFonts w:ascii="Calibri" w:hAnsi="Calibri"/>
                <w:szCs w:val="24"/>
              </w:rPr>
              <w:t>, 2024</w:t>
            </w:r>
          </w:p>
        </w:tc>
      </w:tr>
      <w:tr w:rsidR="003B3E0A" w:rsidRPr="008A5AF1" w14:paraId="6C134919" w14:textId="77777777" w:rsidTr="00265992">
        <w:trPr>
          <w:trHeight w:val="459"/>
        </w:trPr>
        <w:tc>
          <w:tcPr>
            <w:tcW w:w="9393" w:type="dxa"/>
            <w:gridSpan w:val="2"/>
            <w:tcBorders>
              <w:left w:val="double" w:sz="6" w:space="0" w:color="auto"/>
              <w:right w:val="double" w:sz="6" w:space="0" w:color="auto"/>
            </w:tcBorders>
          </w:tcPr>
          <w:p w14:paraId="14F3E7E0" w14:textId="063BEEDD" w:rsidR="003B3E0A" w:rsidRPr="009D4264" w:rsidRDefault="003B3E0A" w:rsidP="00265992">
            <w:pPr>
              <w:pStyle w:val="BodyTextIndent"/>
              <w:spacing w:before="0"/>
              <w:ind w:left="187"/>
              <w:rPr>
                <w:rFonts w:ascii="Calibri" w:hAnsi="Calibri"/>
                <w:szCs w:val="24"/>
              </w:rPr>
            </w:pPr>
            <w:r w:rsidRPr="009D4264">
              <w:rPr>
                <w:rFonts w:ascii="Calibri" w:hAnsi="Calibri"/>
                <w:b/>
                <w:bCs/>
                <w:szCs w:val="24"/>
              </w:rPr>
              <w:t>Document Title:</w:t>
            </w:r>
            <w:r w:rsidRPr="009D4264">
              <w:rPr>
                <w:rFonts w:ascii="Calibri" w:hAnsi="Calibri"/>
                <w:bCs/>
                <w:szCs w:val="24"/>
              </w:rPr>
              <w:t xml:space="preserve"> </w:t>
            </w:r>
            <w:r>
              <w:rPr>
                <w:rFonts w:ascii="Calibri" w:hAnsi="Calibri"/>
                <w:bCs/>
                <w:szCs w:val="24"/>
              </w:rPr>
              <w:t xml:space="preserve">Proposed </w:t>
            </w:r>
            <w:r w:rsidR="002B3055">
              <w:rPr>
                <w:rFonts w:ascii="Calibri" w:hAnsi="Calibri"/>
                <w:bCs/>
                <w:szCs w:val="24"/>
              </w:rPr>
              <w:t>Workplan for Agenda Item 1.9</w:t>
            </w:r>
          </w:p>
        </w:tc>
      </w:tr>
      <w:tr w:rsidR="003B3E0A" w:rsidRPr="00445B52" w14:paraId="436B5B22" w14:textId="77777777" w:rsidTr="00265992">
        <w:trPr>
          <w:trHeight w:val="1960"/>
        </w:trPr>
        <w:tc>
          <w:tcPr>
            <w:tcW w:w="4207" w:type="dxa"/>
            <w:tcBorders>
              <w:left w:val="double" w:sz="6" w:space="0" w:color="auto"/>
            </w:tcBorders>
          </w:tcPr>
          <w:p w14:paraId="3AE84449" w14:textId="77777777" w:rsidR="003B3E0A" w:rsidRPr="009D4264" w:rsidRDefault="003B3E0A" w:rsidP="00265992">
            <w:pPr>
              <w:ind w:left="144" w:right="144"/>
              <w:rPr>
                <w:rFonts w:ascii="Calibri" w:hAnsi="Calibri"/>
                <w:b/>
                <w:szCs w:val="24"/>
              </w:rPr>
            </w:pPr>
            <w:r w:rsidRPr="009D4264">
              <w:rPr>
                <w:rFonts w:ascii="Calibri" w:hAnsi="Calibri"/>
                <w:b/>
                <w:szCs w:val="24"/>
              </w:rPr>
              <w:t>Author(s)/Contributors(s):</w:t>
            </w:r>
          </w:p>
          <w:p w14:paraId="7B907643" w14:textId="77777777" w:rsidR="003B3E0A" w:rsidRPr="009D4264" w:rsidRDefault="003B3E0A" w:rsidP="00265992">
            <w:pPr>
              <w:spacing w:before="0"/>
              <w:ind w:left="144" w:right="144"/>
              <w:rPr>
                <w:rFonts w:ascii="Calibri" w:hAnsi="Calibri"/>
                <w:bCs/>
                <w:iCs/>
                <w:szCs w:val="24"/>
              </w:rPr>
            </w:pPr>
          </w:p>
          <w:p w14:paraId="4DAC07AE" w14:textId="77777777" w:rsidR="00DA1FEF" w:rsidRPr="00DA1FEF" w:rsidRDefault="00DA1FEF" w:rsidP="00DA1FEF">
            <w:pPr>
              <w:tabs>
                <w:tab w:val="clear" w:pos="1134"/>
                <w:tab w:val="clear" w:pos="1871"/>
                <w:tab w:val="clear" w:pos="2268"/>
                <w:tab w:val="left" w:pos="794"/>
                <w:tab w:val="left" w:pos="1191"/>
                <w:tab w:val="left" w:pos="1588"/>
                <w:tab w:val="left" w:pos="1985"/>
              </w:tabs>
              <w:spacing w:before="0"/>
              <w:ind w:left="144" w:right="144"/>
              <w:jc w:val="both"/>
              <w:rPr>
                <w:bCs/>
                <w:iCs/>
                <w:szCs w:val="24"/>
                <w:lang w:val="en-US"/>
              </w:rPr>
            </w:pPr>
            <w:r w:rsidRPr="00DA1FEF">
              <w:rPr>
                <w:bCs/>
                <w:iCs/>
                <w:szCs w:val="24"/>
                <w:lang w:val="en-US"/>
              </w:rPr>
              <w:t>Fumie Wingo</w:t>
            </w:r>
          </w:p>
          <w:p w14:paraId="5BAF73C7" w14:textId="77777777" w:rsidR="00DA1FEF" w:rsidRPr="00DA1FEF" w:rsidRDefault="00DA1FEF" w:rsidP="00DA1FEF">
            <w:pPr>
              <w:tabs>
                <w:tab w:val="clear" w:pos="1134"/>
                <w:tab w:val="clear" w:pos="1871"/>
                <w:tab w:val="clear" w:pos="2268"/>
                <w:tab w:val="left" w:pos="794"/>
                <w:tab w:val="left" w:pos="1191"/>
                <w:tab w:val="left" w:pos="1588"/>
                <w:tab w:val="left" w:pos="1985"/>
              </w:tabs>
              <w:spacing w:before="0"/>
              <w:ind w:left="144" w:right="144"/>
              <w:jc w:val="both"/>
              <w:rPr>
                <w:bCs/>
                <w:iCs/>
                <w:szCs w:val="24"/>
                <w:lang w:val="en-US"/>
              </w:rPr>
            </w:pPr>
            <w:r w:rsidRPr="00DA1FEF">
              <w:rPr>
                <w:bCs/>
                <w:iCs/>
                <w:szCs w:val="24"/>
                <w:lang w:val="en-US"/>
              </w:rPr>
              <w:t>Department of the Navy</w:t>
            </w:r>
          </w:p>
          <w:p w14:paraId="74F99226" w14:textId="77777777" w:rsidR="00DA1FEF" w:rsidRPr="00DA1FEF" w:rsidRDefault="00DA1FEF" w:rsidP="00DA1FEF">
            <w:pPr>
              <w:overflowPunct/>
              <w:autoSpaceDE/>
              <w:autoSpaceDN/>
              <w:adjustRightInd/>
              <w:spacing w:before="0"/>
              <w:ind w:left="144" w:right="144"/>
              <w:textAlignment w:val="auto"/>
              <w:rPr>
                <w:rFonts w:ascii="Calibri" w:hAnsi="Calibri"/>
                <w:bCs/>
                <w:iCs/>
                <w:szCs w:val="24"/>
              </w:rPr>
            </w:pPr>
          </w:p>
          <w:p w14:paraId="2568BB7C" w14:textId="77777777" w:rsidR="00DA1FEF" w:rsidRPr="00DA1FEF" w:rsidRDefault="00DA1FEF" w:rsidP="00DA1FEF">
            <w:pPr>
              <w:overflowPunct/>
              <w:autoSpaceDE/>
              <w:autoSpaceDN/>
              <w:adjustRightInd/>
              <w:spacing w:before="0"/>
              <w:ind w:left="144" w:right="144"/>
              <w:textAlignment w:val="auto"/>
              <w:rPr>
                <w:rFonts w:ascii="Calibri" w:eastAsia="Calibri" w:hAnsi="Calibri"/>
                <w:bCs/>
                <w:iCs/>
                <w:szCs w:val="24"/>
              </w:rPr>
            </w:pPr>
            <w:r w:rsidRPr="00DA1FEF">
              <w:rPr>
                <w:rFonts w:ascii="Calibri" w:hAnsi="Calibri"/>
                <w:bCs/>
                <w:iCs/>
                <w:szCs w:val="24"/>
              </w:rPr>
              <w:t>Carmelo Rivera</w:t>
            </w:r>
          </w:p>
          <w:p w14:paraId="3DED4B4E" w14:textId="77777777" w:rsidR="00DA1FEF" w:rsidRDefault="00DA1FEF" w:rsidP="00DA1FEF">
            <w:pPr>
              <w:spacing w:before="0"/>
              <w:ind w:left="144" w:right="144"/>
              <w:rPr>
                <w:rFonts w:ascii="Calibri" w:eastAsia="Calibri" w:hAnsi="Calibri"/>
                <w:bCs/>
                <w:iCs/>
                <w:szCs w:val="24"/>
              </w:rPr>
            </w:pPr>
            <w:r w:rsidRPr="00DA1FEF">
              <w:rPr>
                <w:rFonts w:ascii="Calibri" w:hAnsi="Calibri"/>
                <w:bCs/>
                <w:iCs/>
                <w:szCs w:val="24"/>
              </w:rPr>
              <w:t>ACES Inc.,</w:t>
            </w:r>
            <w:r w:rsidRPr="00DA1FEF">
              <w:rPr>
                <w:rFonts w:ascii="Calibri" w:eastAsia="Calibri" w:hAnsi="Calibri"/>
                <w:bCs/>
                <w:iCs/>
                <w:szCs w:val="24"/>
              </w:rPr>
              <w:t xml:space="preserve"> for </w:t>
            </w:r>
            <w:proofErr w:type="spellStart"/>
            <w:r w:rsidRPr="00DA1FEF">
              <w:rPr>
                <w:rFonts w:ascii="Calibri" w:eastAsia="Calibri" w:hAnsi="Calibri"/>
                <w:bCs/>
                <w:iCs/>
                <w:szCs w:val="24"/>
              </w:rPr>
              <w:t>DoN</w:t>
            </w:r>
            <w:proofErr w:type="spellEnd"/>
            <w:r w:rsidRPr="00DA1FEF">
              <w:rPr>
                <w:rFonts w:ascii="Calibri" w:eastAsia="Calibri" w:hAnsi="Calibri"/>
                <w:bCs/>
                <w:iCs/>
                <w:szCs w:val="24"/>
              </w:rPr>
              <w:t>/CIO</w:t>
            </w:r>
          </w:p>
          <w:p w14:paraId="0D808C9B" w14:textId="77777777" w:rsidR="004A52BB" w:rsidRDefault="004A52BB" w:rsidP="00DA1FEF">
            <w:pPr>
              <w:spacing w:before="0"/>
              <w:ind w:left="144" w:right="144"/>
              <w:rPr>
                <w:rFonts w:ascii="Calibri" w:hAnsi="Calibri"/>
                <w:bCs/>
                <w:iCs/>
                <w:szCs w:val="24"/>
              </w:rPr>
            </w:pPr>
          </w:p>
          <w:p w14:paraId="31F8B37D" w14:textId="4B587483" w:rsidR="004A52BB" w:rsidRDefault="004A52BB" w:rsidP="00DA1FEF">
            <w:pPr>
              <w:spacing w:before="0"/>
              <w:ind w:left="144" w:right="144"/>
              <w:rPr>
                <w:rFonts w:ascii="Calibri" w:hAnsi="Calibri"/>
                <w:bCs/>
                <w:iCs/>
                <w:szCs w:val="24"/>
              </w:rPr>
            </w:pPr>
            <w:r>
              <w:rPr>
                <w:rFonts w:ascii="Calibri" w:hAnsi="Calibri"/>
                <w:bCs/>
                <w:iCs/>
                <w:szCs w:val="24"/>
              </w:rPr>
              <w:t>Andrew Meadows</w:t>
            </w:r>
          </w:p>
          <w:p w14:paraId="74F5361A" w14:textId="540CAF92" w:rsidR="007B4030" w:rsidRDefault="007B4030" w:rsidP="00DA1FEF">
            <w:pPr>
              <w:spacing w:before="0"/>
              <w:ind w:left="144" w:right="144"/>
              <w:rPr>
                <w:rFonts w:ascii="Calibri" w:hAnsi="Calibri"/>
                <w:bCs/>
                <w:iCs/>
                <w:szCs w:val="24"/>
              </w:rPr>
            </w:pPr>
            <w:r>
              <w:rPr>
                <w:rFonts w:ascii="Calibri" w:hAnsi="Calibri"/>
                <w:bCs/>
                <w:iCs/>
                <w:szCs w:val="24"/>
              </w:rPr>
              <w:t>AFSMO</w:t>
            </w:r>
          </w:p>
          <w:p w14:paraId="6E6D09E9" w14:textId="77777777" w:rsidR="004A52BB" w:rsidRDefault="004A52BB" w:rsidP="00DA1FEF">
            <w:pPr>
              <w:spacing w:before="0"/>
              <w:ind w:left="144" w:right="144"/>
              <w:rPr>
                <w:rFonts w:ascii="Calibri" w:hAnsi="Calibri"/>
                <w:bCs/>
                <w:iCs/>
                <w:szCs w:val="24"/>
              </w:rPr>
            </w:pPr>
          </w:p>
          <w:p w14:paraId="63530F18" w14:textId="1FF4EBC6" w:rsidR="004A52BB" w:rsidRDefault="004A52BB" w:rsidP="00DA1FEF">
            <w:pPr>
              <w:spacing w:before="0"/>
              <w:ind w:left="144" w:right="144"/>
              <w:rPr>
                <w:rFonts w:ascii="Calibri" w:hAnsi="Calibri"/>
                <w:bCs/>
                <w:iCs/>
                <w:szCs w:val="24"/>
              </w:rPr>
            </w:pPr>
            <w:r>
              <w:rPr>
                <w:rFonts w:ascii="Calibri" w:hAnsi="Calibri"/>
                <w:bCs/>
                <w:iCs/>
                <w:szCs w:val="24"/>
              </w:rPr>
              <w:t>Dominic Nguyen</w:t>
            </w:r>
          </w:p>
          <w:p w14:paraId="291B8E0A" w14:textId="7F5B82ED" w:rsidR="004A52BB" w:rsidRPr="00DA1FEF" w:rsidRDefault="007B4030" w:rsidP="00DA1FEF">
            <w:pPr>
              <w:spacing w:before="0"/>
              <w:ind w:left="144" w:right="144"/>
              <w:rPr>
                <w:rFonts w:ascii="Calibri" w:hAnsi="Calibri"/>
                <w:bCs/>
                <w:iCs/>
                <w:szCs w:val="24"/>
              </w:rPr>
            </w:pPr>
            <w:r>
              <w:rPr>
                <w:rFonts w:ascii="Calibri" w:hAnsi="Calibri"/>
                <w:bCs/>
                <w:iCs/>
                <w:szCs w:val="24"/>
              </w:rPr>
              <w:t>AFSMO</w:t>
            </w:r>
          </w:p>
          <w:p w14:paraId="4E57539B" w14:textId="77777777" w:rsidR="003B3E0A" w:rsidRPr="009D4264" w:rsidRDefault="003B3E0A" w:rsidP="00265992">
            <w:pPr>
              <w:spacing w:before="0"/>
              <w:ind w:left="122" w:right="144"/>
              <w:rPr>
                <w:rFonts w:ascii="Calibri" w:hAnsi="Calibri"/>
                <w:bCs/>
                <w:iCs/>
                <w:szCs w:val="24"/>
              </w:rPr>
            </w:pPr>
          </w:p>
        </w:tc>
        <w:tc>
          <w:tcPr>
            <w:tcW w:w="5186" w:type="dxa"/>
            <w:tcBorders>
              <w:right w:val="double" w:sz="6" w:space="0" w:color="auto"/>
            </w:tcBorders>
          </w:tcPr>
          <w:p w14:paraId="072F5095" w14:textId="77777777" w:rsidR="003B3E0A" w:rsidRPr="009D4264" w:rsidRDefault="003B3E0A" w:rsidP="00265992">
            <w:pPr>
              <w:ind w:left="144" w:right="144"/>
              <w:rPr>
                <w:rFonts w:ascii="Calibri" w:hAnsi="Calibri"/>
                <w:bCs/>
                <w:szCs w:val="24"/>
                <w:lang w:val="fr-FR"/>
              </w:rPr>
            </w:pPr>
          </w:p>
          <w:p w14:paraId="3D330D7D" w14:textId="77777777" w:rsidR="003B3E0A" w:rsidRPr="009D4264" w:rsidRDefault="003B3E0A" w:rsidP="00265992">
            <w:pPr>
              <w:spacing w:before="0"/>
              <w:ind w:left="144" w:right="144"/>
              <w:rPr>
                <w:rFonts w:ascii="Calibri" w:hAnsi="Calibri"/>
                <w:bCs/>
                <w:szCs w:val="24"/>
                <w:lang w:val="fr-FR"/>
              </w:rPr>
            </w:pPr>
          </w:p>
          <w:p w14:paraId="2E76BA54" w14:textId="77777777" w:rsidR="00DA1FEF" w:rsidRPr="00DA1FEF" w:rsidRDefault="00DA1FEF" w:rsidP="00DA1FEF">
            <w:pPr>
              <w:tabs>
                <w:tab w:val="clear" w:pos="1134"/>
                <w:tab w:val="clear" w:pos="1871"/>
                <w:tab w:val="clear" w:pos="2268"/>
                <w:tab w:val="left" w:pos="794"/>
                <w:tab w:val="left" w:pos="1191"/>
                <w:tab w:val="left" w:pos="1588"/>
                <w:tab w:val="left" w:pos="1985"/>
              </w:tabs>
              <w:spacing w:before="0"/>
              <w:ind w:left="144" w:right="144"/>
              <w:jc w:val="both"/>
              <w:rPr>
                <w:bCs/>
                <w:color w:val="000000"/>
                <w:szCs w:val="24"/>
                <w:lang w:val="fr-FR"/>
              </w:rPr>
            </w:pPr>
            <w:proofErr w:type="gramStart"/>
            <w:r w:rsidRPr="00DA1FEF">
              <w:rPr>
                <w:bCs/>
                <w:color w:val="000000"/>
                <w:szCs w:val="24"/>
                <w:lang w:val="fr-FR"/>
              </w:rPr>
              <w:t>Phone:</w:t>
            </w:r>
            <w:proofErr w:type="gramEnd"/>
            <w:r w:rsidRPr="00DA1FEF">
              <w:rPr>
                <w:bCs/>
                <w:color w:val="000000"/>
                <w:szCs w:val="24"/>
                <w:lang w:val="fr-FR"/>
              </w:rPr>
              <w:t xml:space="preserve">   +1-703-697-0066 </w:t>
            </w:r>
          </w:p>
          <w:p w14:paraId="1BD6F59F" w14:textId="77777777" w:rsidR="00DA1FEF" w:rsidRPr="00DA1FEF" w:rsidRDefault="00DA1FEF" w:rsidP="00DA1FEF">
            <w:pPr>
              <w:tabs>
                <w:tab w:val="clear" w:pos="1134"/>
                <w:tab w:val="clear" w:pos="1871"/>
                <w:tab w:val="clear" w:pos="2268"/>
                <w:tab w:val="left" w:pos="794"/>
                <w:tab w:val="left" w:pos="1191"/>
                <w:tab w:val="left" w:pos="1588"/>
                <w:tab w:val="left" w:pos="1985"/>
              </w:tabs>
              <w:spacing w:before="0"/>
              <w:ind w:left="144" w:right="144"/>
              <w:jc w:val="both"/>
              <w:rPr>
                <w:bCs/>
                <w:color w:val="000000"/>
                <w:szCs w:val="24"/>
                <w:lang w:val="fr-FR"/>
              </w:rPr>
            </w:pPr>
            <w:proofErr w:type="gramStart"/>
            <w:r w:rsidRPr="00DA1FEF">
              <w:rPr>
                <w:bCs/>
                <w:color w:val="000000"/>
                <w:szCs w:val="24"/>
                <w:lang w:val="fr-FR"/>
              </w:rPr>
              <w:t>Email:</w:t>
            </w:r>
            <w:proofErr w:type="gramEnd"/>
            <w:r w:rsidRPr="00DA1FEF">
              <w:rPr>
                <w:bCs/>
                <w:color w:val="000000"/>
                <w:szCs w:val="24"/>
                <w:lang w:val="fr-FR"/>
              </w:rPr>
              <w:t xml:space="preserve">    </w:t>
            </w:r>
            <w:hyperlink r:id="rId7" w:history="1">
              <w:r w:rsidRPr="00DA1FEF">
                <w:rPr>
                  <w:bCs/>
                  <w:color w:val="0000FF"/>
                  <w:szCs w:val="24"/>
                  <w:u w:val="single"/>
                  <w:lang w:val="fr-FR"/>
                </w:rPr>
                <w:t>fumie.n.wingo.civ@us.navy.mil</w:t>
              </w:r>
            </w:hyperlink>
          </w:p>
          <w:p w14:paraId="209984B8" w14:textId="77777777" w:rsidR="00DA1FEF" w:rsidRPr="00DA1FEF" w:rsidRDefault="00DA1FEF" w:rsidP="00DA1FEF">
            <w:pPr>
              <w:spacing w:before="0"/>
              <w:ind w:left="144" w:right="144"/>
              <w:rPr>
                <w:rFonts w:ascii="Calibri" w:hAnsi="Calibri"/>
                <w:bCs/>
                <w:color w:val="000000"/>
                <w:szCs w:val="24"/>
                <w:lang w:val="fr-FR"/>
              </w:rPr>
            </w:pPr>
          </w:p>
          <w:p w14:paraId="3C8543E9" w14:textId="77777777" w:rsidR="00DA1FEF" w:rsidRPr="00DA1FEF" w:rsidRDefault="00DA1FEF" w:rsidP="00DA1FEF">
            <w:pPr>
              <w:spacing w:before="0"/>
              <w:ind w:left="144" w:right="144"/>
              <w:rPr>
                <w:rFonts w:ascii="Calibri" w:hAnsi="Calibri"/>
                <w:bCs/>
                <w:color w:val="000000"/>
                <w:szCs w:val="24"/>
                <w:lang w:val="fr-FR"/>
              </w:rPr>
            </w:pPr>
            <w:proofErr w:type="gramStart"/>
            <w:r w:rsidRPr="00DA1FEF">
              <w:rPr>
                <w:rFonts w:ascii="Calibri" w:hAnsi="Calibri"/>
                <w:bCs/>
                <w:color w:val="000000"/>
                <w:szCs w:val="24"/>
                <w:lang w:val="fr-FR"/>
              </w:rPr>
              <w:t>Phone:</w:t>
            </w:r>
            <w:proofErr w:type="gramEnd"/>
            <w:r w:rsidRPr="00DA1FEF">
              <w:rPr>
                <w:rFonts w:ascii="Calibri" w:hAnsi="Calibri"/>
                <w:bCs/>
                <w:color w:val="000000"/>
                <w:szCs w:val="24"/>
                <w:lang w:val="fr-FR"/>
              </w:rPr>
              <w:t xml:space="preserve">  +1-</w:t>
            </w:r>
            <w:r w:rsidRPr="00DA1FEF">
              <w:rPr>
                <w:rFonts w:ascii="Calibri" w:hAnsi="Calibri"/>
                <w:szCs w:val="24"/>
              </w:rPr>
              <w:t>240-818-2766</w:t>
            </w:r>
          </w:p>
          <w:p w14:paraId="5F8B1CE8" w14:textId="77777777" w:rsidR="00DA1FEF" w:rsidRPr="00DA1FEF" w:rsidRDefault="00DA1FEF" w:rsidP="00DA1FEF">
            <w:pPr>
              <w:spacing w:before="0"/>
              <w:ind w:left="144" w:right="144"/>
              <w:rPr>
                <w:rFonts w:ascii="Calibri" w:hAnsi="Calibri"/>
                <w:bCs/>
                <w:color w:val="000000"/>
                <w:szCs w:val="24"/>
                <w:lang w:val="fr-FR"/>
              </w:rPr>
            </w:pPr>
            <w:proofErr w:type="gramStart"/>
            <w:r w:rsidRPr="00DA1FEF">
              <w:rPr>
                <w:rFonts w:ascii="Calibri" w:hAnsi="Calibri"/>
                <w:bCs/>
                <w:color w:val="000000"/>
                <w:szCs w:val="24"/>
                <w:lang w:val="fr-FR"/>
              </w:rPr>
              <w:t>Email:</w:t>
            </w:r>
            <w:proofErr w:type="gramEnd"/>
            <w:r w:rsidRPr="00DA1FEF">
              <w:rPr>
                <w:rFonts w:ascii="Calibri" w:hAnsi="Calibri"/>
                <w:bCs/>
                <w:color w:val="000000"/>
                <w:szCs w:val="24"/>
                <w:lang w:val="fr-FR"/>
              </w:rPr>
              <w:t xml:space="preserve">  </w:t>
            </w:r>
            <w:hyperlink r:id="rId8" w:history="1">
              <w:r w:rsidRPr="00DA1FEF">
                <w:rPr>
                  <w:rFonts w:ascii="Calibri" w:hAnsi="Calibri"/>
                  <w:color w:val="0000FF"/>
                  <w:szCs w:val="24"/>
                  <w:u w:val="single"/>
                </w:rPr>
                <w:t>carmelo.rivera@aces-inc.com</w:t>
              </w:r>
            </w:hyperlink>
          </w:p>
          <w:p w14:paraId="0234DA82" w14:textId="77777777" w:rsidR="003B3E0A" w:rsidRDefault="003B3E0A" w:rsidP="00265992">
            <w:pPr>
              <w:spacing w:before="0"/>
              <w:ind w:left="144" w:right="144"/>
              <w:rPr>
                <w:rFonts w:ascii="Calibri" w:hAnsi="Calibri"/>
                <w:bCs/>
                <w:color w:val="000000"/>
                <w:szCs w:val="24"/>
                <w:lang w:val="fr-FR"/>
              </w:rPr>
            </w:pPr>
          </w:p>
          <w:p w14:paraId="647B6FB4" w14:textId="77777777" w:rsidR="007B4030" w:rsidRDefault="007B4030" w:rsidP="00265992">
            <w:pPr>
              <w:spacing w:before="0"/>
              <w:ind w:left="144" w:right="144"/>
              <w:rPr>
                <w:rFonts w:ascii="Calibri" w:hAnsi="Calibri"/>
                <w:bCs/>
                <w:color w:val="000000"/>
                <w:szCs w:val="24"/>
                <w:lang w:val="fr-FR"/>
              </w:rPr>
            </w:pPr>
            <w:r>
              <w:rPr>
                <w:rFonts w:ascii="Calibri" w:hAnsi="Calibri"/>
                <w:bCs/>
                <w:color w:val="000000"/>
                <w:szCs w:val="24"/>
                <w:lang w:val="fr-FR"/>
              </w:rPr>
              <w:t>Phone : +1-334-467-4720</w:t>
            </w:r>
          </w:p>
          <w:p w14:paraId="7A43487A" w14:textId="5EB72F73" w:rsidR="007B4030" w:rsidRDefault="007B4030" w:rsidP="00265992">
            <w:pPr>
              <w:spacing w:before="0"/>
              <w:ind w:left="144" w:right="144"/>
              <w:rPr>
                <w:rFonts w:ascii="Calibri" w:hAnsi="Calibri"/>
                <w:bCs/>
                <w:color w:val="000000"/>
                <w:szCs w:val="24"/>
                <w:lang w:val="fr-FR"/>
              </w:rPr>
            </w:pPr>
            <w:proofErr w:type="gramStart"/>
            <w:r>
              <w:rPr>
                <w:rFonts w:ascii="Calibri" w:hAnsi="Calibri"/>
                <w:bCs/>
                <w:color w:val="000000"/>
                <w:szCs w:val="24"/>
                <w:lang w:val="fr-FR"/>
              </w:rPr>
              <w:t>Email</w:t>
            </w:r>
            <w:proofErr w:type="gramEnd"/>
            <w:r>
              <w:rPr>
                <w:rFonts w:ascii="Calibri" w:hAnsi="Calibri"/>
                <w:bCs/>
                <w:color w:val="000000"/>
                <w:szCs w:val="24"/>
                <w:lang w:val="fr-FR"/>
              </w:rPr>
              <w:t xml:space="preserve"> : </w:t>
            </w:r>
            <w:hyperlink r:id="rId9" w:history="1">
              <w:r w:rsidRPr="00407CA4">
                <w:rPr>
                  <w:rStyle w:val="Hyperlink"/>
                  <w:rFonts w:ascii="Calibri" w:hAnsi="Calibri"/>
                  <w:bCs/>
                  <w:szCs w:val="24"/>
                  <w:lang w:val="fr-FR"/>
                </w:rPr>
                <w:t>andrew.meadows.1@us.af.mil</w:t>
              </w:r>
            </w:hyperlink>
          </w:p>
          <w:p w14:paraId="3058FB48" w14:textId="77777777" w:rsidR="007B4030" w:rsidRDefault="007B4030" w:rsidP="00265992">
            <w:pPr>
              <w:spacing w:before="0"/>
              <w:ind w:left="144" w:right="144"/>
              <w:rPr>
                <w:rFonts w:ascii="Calibri" w:hAnsi="Calibri"/>
                <w:bCs/>
                <w:color w:val="000000"/>
                <w:szCs w:val="24"/>
                <w:lang w:val="fr-FR"/>
              </w:rPr>
            </w:pPr>
          </w:p>
          <w:p w14:paraId="58098AF1" w14:textId="77777777" w:rsidR="007B4030" w:rsidRDefault="007B4030" w:rsidP="00265992">
            <w:pPr>
              <w:spacing w:before="0"/>
              <w:ind w:left="144" w:right="144"/>
              <w:rPr>
                <w:rFonts w:ascii="Calibri" w:hAnsi="Calibri"/>
                <w:bCs/>
                <w:color w:val="000000"/>
                <w:szCs w:val="24"/>
                <w:lang w:val="fr-FR"/>
              </w:rPr>
            </w:pPr>
            <w:r>
              <w:rPr>
                <w:rFonts w:ascii="Calibri" w:hAnsi="Calibri"/>
                <w:bCs/>
                <w:color w:val="000000"/>
                <w:szCs w:val="24"/>
                <w:lang w:val="fr-FR"/>
              </w:rPr>
              <w:t>Phone : +1-703-606-7394</w:t>
            </w:r>
          </w:p>
          <w:p w14:paraId="6F985E6C" w14:textId="31132F63" w:rsidR="007B4030" w:rsidRPr="009D4264" w:rsidRDefault="007B4030" w:rsidP="00265992">
            <w:pPr>
              <w:spacing w:before="0"/>
              <w:ind w:left="144" w:right="144"/>
              <w:rPr>
                <w:rFonts w:ascii="Calibri" w:hAnsi="Calibri"/>
                <w:bCs/>
                <w:color w:val="000000"/>
                <w:szCs w:val="24"/>
                <w:lang w:val="fr-FR"/>
              </w:rPr>
            </w:pPr>
            <w:proofErr w:type="gramStart"/>
            <w:r>
              <w:rPr>
                <w:rFonts w:ascii="Calibri" w:hAnsi="Calibri"/>
                <w:bCs/>
                <w:color w:val="000000"/>
                <w:szCs w:val="24"/>
                <w:lang w:val="fr-FR"/>
              </w:rPr>
              <w:t>Email</w:t>
            </w:r>
            <w:proofErr w:type="gramEnd"/>
            <w:r>
              <w:rPr>
                <w:rFonts w:ascii="Calibri" w:hAnsi="Calibri"/>
                <w:bCs/>
                <w:color w:val="000000"/>
                <w:szCs w:val="24"/>
                <w:lang w:val="fr-FR"/>
              </w:rPr>
              <w:t> : dominic.nguyen@esimplicity.com</w:t>
            </w:r>
          </w:p>
        </w:tc>
      </w:tr>
      <w:tr w:rsidR="003B3E0A" w:rsidRPr="008A5AF1" w14:paraId="2EA8A160" w14:textId="77777777" w:rsidTr="00265992">
        <w:trPr>
          <w:trHeight w:val="541"/>
        </w:trPr>
        <w:tc>
          <w:tcPr>
            <w:tcW w:w="9393" w:type="dxa"/>
            <w:gridSpan w:val="2"/>
            <w:tcBorders>
              <w:left w:val="double" w:sz="6" w:space="0" w:color="auto"/>
              <w:right w:val="double" w:sz="6" w:space="0" w:color="auto"/>
            </w:tcBorders>
          </w:tcPr>
          <w:p w14:paraId="0893F19C" w14:textId="7DBA84A2" w:rsidR="003B3E0A" w:rsidRPr="009D4264" w:rsidRDefault="003B3E0A" w:rsidP="00265992">
            <w:pPr>
              <w:jc w:val="both"/>
              <w:rPr>
                <w:rFonts w:ascii="Calibri" w:hAnsi="Calibri"/>
                <w:szCs w:val="24"/>
              </w:rPr>
            </w:pPr>
            <w:r w:rsidRPr="009D4264">
              <w:rPr>
                <w:rFonts w:ascii="Calibri" w:hAnsi="Calibri"/>
                <w:b/>
                <w:bCs/>
                <w:szCs w:val="24"/>
              </w:rPr>
              <w:t>Purpose/Objective:</w:t>
            </w:r>
            <w:r w:rsidRPr="009D4264">
              <w:rPr>
                <w:rFonts w:ascii="Calibri" w:hAnsi="Calibri"/>
                <w:szCs w:val="24"/>
              </w:rPr>
              <w:t xml:space="preserve">  </w:t>
            </w:r>
            <w:r w:rsidR="00B97484">
              <w:rPr>
                <w:rFonts w:ascii="Calibri" w:hAnsi="Calibri"/>
                <w:szCs w:val="24"/>
              </w:rPr>
              <w:t>At the recently concluded CPM27-1</w:t>
            </w:r>
            <w:r w:rsidR="005827A4">
              <w:rPr>
                <w:rFonts w:ascii="Calibri" w:hAnsi="Calibri"/>
                <w:szCs w:val="24"/>
              </w:rPr>
              <w:t xml:space="preserve"> </w:t>
            </w:r>
            <w:r w:rsidR="00B308A4">
              <w:rPr>
                <w:rFonts w:ascii="Calibri" w:hAnsi="Calibri"/>
                <w:szCs w:val="24"/>
              </w:rPr>
              <w:t xml:space="preserve">meeting </w:t>
            </w:r>
            <w:r w:rsidR="005827A4">
              <w:rPr>
                <w:rFonts w:ascii="Calibri" w:hAnsi="Calibri"/>
                <w:szCs w:val="24"/>
              </w:rPr>
              <w:t>(18-19 December 2023), WP 5</w:t>
            </w:r>
            <w:r w:rsidR="00BA3A6A">
              <w:rPr>
                <w:rFonts w:ascii="Calibri" w:hAnsi="Calibri"/>
                <w:szCs w:val="24"/>
              </w:rPr>
              <w:t>B</w:t>
            </w:r>
            <w:r w:rsidR="005827A4">
              <w:rPr>
                <w:rFonts w:ascii="Calibri" w:hAnsi="Calibri"/>
                <w:szCs w:val="24"/>
              </w:rPr>
              <w:t xml:space="preserve"> was assigned as </w:t>
            </w:r>
            <w:r w:rsidR="000544A9">
              <w:rPr>
                <w:rFonts w:ascii="Calibri" w:hAnsi="Calibri"/>
                <w:szCs w:val="24"/>
              </w:rPr>
              <w:t>a responsible Working Party for WRC-27 agenda item</w:t>
            </w:r>
            <w:r w:rsidR="002B3055">
              <w:rPr>
                <w:rFonts w:ascii="Calibri" w:hAnsi="Calibri"/>
                <w:szCs w:val="24"/>
              </w:rPr>
              <w:t xml:space="preserve"> 1.9</w:t>
            </w:r>
            <w:r w:rsidR="00A5026D">
              <w:rPr>
                <w:rFonts w:ascii="Calibri" w:hAnsi="Calibri"/>
                <w:szCs w:val="24"/>
              </w:rPr>
              <w:t xml:space="preserve"> and as a contributing group for numerous other </w:t>
            </w:r>
            <w:r w:rsidR="00BE6341">
              <w:rPr>
                <w:rFonts w:ascii="Calibri" w:hAnsi="Calibri"/>
                <w:szCs w:val="24"/>
              </w:rPr>
              <w:t xml:space="preserve">WRC-27 agenda items. Intent is to propose a </w:t>
            </w:r>
            <w:r w:rsidR="002B3055">
              <w:rPr>
                <w:rFonts w:ascii="Calibri" w:hAnsi="Calibri"/>
                <w:szCs w:val="24"/>
              </w:rPr>
              <w:t>workplan that</w:t>
            </w:r>
            <w:r w:rsidR="00BE6341">
              <w:rPr>
                <w:rFonts w:ascii="Calibri" w:hAnsi="Calibri"/>
                <w:szCs w:val="24"/>
              </w:rPr>
              <w:t xml:space="preserve"> WP 5</w:t>
            </w:r>
            <w:r w:rsidR="00BA3A6A">
              <w:rPr>
                <w:rFonts w:ascii="Calibri" w:hAnsi="Calibri"/>
                <w:szCs w:val="24"/>
              </w:rPr>
              <w:t>B</w:t>
            </w:r>
            <w:r w:rsidR="00BE6341">
              <w:rPr>
                <w:rFonts w:ascii="Calibri" w:hAnsi="Calibri"/>
                <w:szCs w:val="24"/>
              </w:rPr>
              <w:t xml:space="preserve"> will be required to undertake to </w:t>
            </w:r>
            <w:r w:rsidR="00D62701">
              <w:rPr>
                <w:rFonts w:ascii="Calibri" w:hAnsi="Calibri"/>
                <w:szCs w:val="24"/>
              </w:rPr>
              <w:t xml:space="preserve">develop CPM Report text </w:t>
            </w:r>
            <w:r w:rsidR="00421BBF">
              <w:rPr>
                <w:rFonts w:ascii="Calibri" w:hAnsi="Calibri"/>
                <w:szCs w:val="24"/>
              </w:rPr>
              <w:t>for th</w:t>
            </w:r>
            <w:r w:rsidR="002B3055">
              <w:rPr>
                <w:rFonts w:ascii="Calibri" w:hAnsi="Calibri"/>
                <w:szCs w:val="24"/>
              </w:rPr>
              <w:t>is</w:t>
            </w:r>
            <w:r w:rsidR="00421BBF">
              <w:rPr>
                <w:rFonts w:ascii="Calibri" w:hAnsi="Calibri"/>
                <w:szCs w:val="24"/>
              </w:rPr>
              <w:t xml:space="preserve"> agenda item.</w:t>
            </w:r>
          </w:p>
        </w:tc>
      </w:tr>
      <w:tr w:rsidR="003B3E0A" w:rsidRPr="008A5AF1" w14:paraId="3B615F62" w14:textId="77777777" w:rsidTr="00265992">
        <w:trPr>
          <w:trHeight w:val="1038"/>
        </w:trPr>
        <w:tc>
          <w:tcPr>
            <w:tcW w:w="9393" w:type="dxa"/>
            <w:gridSpan w:val="2"/>
            <w:tcBorders>
              <w:left w:val="double" w:sz="6" w:space="0" w:color="auto"/>
              <w:bottom w:val="single" w:sz="12" w:space="0" w:color="auto"/>
              <w:right w:val="double" w:sz="6" w:space="0" w:color="auto"/>
            </w:tcBorders>
          </w:tcPr>
          <w:p w14:paraId="1643A017" w14:textId="1B91B22D" w:rsidR="003B3E0A" w:rsidRPr="009D4264" w:rsidRDefault="003B3E0A" w:rsidP="00265992">
            <w:pPr>
              <w:pStyle w:val="enumlev2"/>
              <w:ind w:left="0" w:firstLine="0"/>
              <w:jc w:val="both"/>
              <w:rPr>
                <w:rFonts w:ascii="Arial" w:hAnsi="Arial" w:cs="Arial"/>
                <w:color w:val="444444"/>
                <w:sz w:val="18"/>
                <w:szCs w:val="18"/>
                <w:shd w:val="clear" w:color="auto" w:fill="FFFFFF"/>
              </w:rPr>
            </w:pPr>
            <w:r w:rsidRPr="009D4264">
              <w:rPr>
                <w:rFonts w:asciiTheme="minorHAnsi" w:hAnsiTheme="minorHAnsi"/>
                <w:b/>
                <w:bCs/>
                <w:szCs w:val="24"/>
              </w:rPr>
              <w:t>Abstract:</w:t>
            </w:r>
            <w:r w:rsidRPr="009D4264">
              <w:rPr>
                <w:rFonts w:asciiTheme="minorHAnsi" w:hAnsiTheme="minorHAnsi"/>
                <w:bCs/>
                <w:szCs w:val="24"/>
              </w:rPr>
              <w:t xml:space="preserve">  </w:t>
            </w:r>
            <w:r>
              <w:rPr>
                <w:rFonts w:asciiTheme="minorHAnsi" w:hAnsiTheme="minorHAnsi"/>
                <w:bCs/>
                <w:szCs w:val="24"/>
              </w:rPr>
              <w:t>Contribution contains a</w:t>
            </w:r>
            <w:r w:rsidR="00242584">
              <w:rPr>
                <w:rFonts w:asciiTheme="minorHAnsi" w:hAnsiTheme="minorHAnsi"/>
                <w:bCs/>
                <w:szCs w:val="24"/>
              </w:rPr>
              <w:t xml:space="preserve"> proposed structure and organization of </w:t>
            </w:r>
            <w:r w:rsidR="00F66E17">
              <w:rPr>
                <w:rFonts w:asciiTheme="minorHAnsi" w:hAnsiTheme="minorHAnsi"/>
                <w:bCs/>
                <w:szCs w:val="24"/>
              </w:rPr>
              <w:t xml:space="preserve">the activities for </w:t>
            </w:r>
            <w:r w:rsidR="00242584">
              <w:rPr>
                <w:rFonts w:asciiTheme="minorHAnsi" w:hAnsiTheme="minorHAnsi"/>
                <w:bCs/>
                <w:szCs w:val="24"/>
              </w:rPr>
              <w:t>WRC-27 Agenda item</w:t>
            </w:r>
            <w:r w:rsidR="0091106C">
              <w:rPr>
                <w:rFonts w:asciiTheme="minorHAnsi" w:hAnsiTheme="minorHAnsi"/>
                <w:bCs/>
                <w:szCs w:val="24"/>
              </w:rPr>
              <w:t xml:space="preserve"> 1.9</w:t>
            </w:r>
            <w:r w:rsidR="00242584">
              <w:rPr>
                <w:rFonts w:asciiTheme="minorHAnsi" w:hAnsiTheme="minorHAnsi"/>
                <w:bCs/>
                <w:szCs w:val="24"/>
              </w:rPr>
              <w:t xml:space="preserve"> for which WP 5</w:t>
            </w:r>
            <w:r w:rsidR="00BA3A6A">
              <w:rPr>
                <w:rFonts w:asciiTheme="minorHAnsi" w:hAnsiTheme="minorHAnsi"/>
                <w:bCs/>
                <w:szCs w:val="24"/>
              </w:rPr>
              <w:t>B</w:t>
            </w:r>
            <w:r w:rsidR="00242584">
              <w:rPr>
                <w:rFonts w:asciiTheme="minorHAnsi" w:hAnsiTheme="minorHAnsi"/>
                <w:bCs/>
                <w:szCs w:val="24"/>
              </w:rPr>
              <w:t xml:space="preserve"> has </w:t>
            </w:r>
            <w:r w:rsidR="0091106C">
              <w:rPr>
                <w:rFonts w:asciiTheme="minorHAnsi" w:hAnsiTheme="minorHAnsi"/>
                <w:bCs/>
                <w:szCs w:val="24"/>
              </w:rPr>
              <w:t xml:space="preserve">a </w:t>
            </w:r>
            <w:r w:rsidR="00242584">
              <w:rPr>
                <w:rFonts w:asciiTheme="minorHAnsi" w:hAnsiTheme="minorHAnsi"/>
                <w:bCs/>
                <w:szCs w:val="24"/>
              </w:rPr>
              <w:t>role as the responsible group. The Annex include</w:t>
            </w:r>
            <w:r w:rsidR="002B3055">
              <w:rPr>
                <w:rFonts w:asciiTheme="minorHAnsi" w:hAnsiTheme="minorHAnsi"/>
                <w:bCs/>
                <w:szCs w:val="24"/>
              </w:rPr>
              <w:t>s</w:t>
            </w:r>
            <w:r w:rsidR="00242584">
              <w:rPr>
                <w:rFonts w:asciiTheme="minorHAnsi" w:hAnsiTheme="minorHAnsi"/>
                <w:bCs/>
                <w:szCs w:val="24"/>
              </w:rPr>
              <w:t xml:space="preserve"> details on the actions </w:t>
            </w:r>
            <w:r w:rsidR="00E558A6">
              <w:rPr>
                <w:rFonts w:asciiTheme="minorHAnsi" w:hAnsiTheme="minorHAnsi"/>
                <w:bCs/>
                <w:szCs w:val="24"/>
              </w:rPr>
              <w:t xml:space="preserve">that CPM27-1 decided </w:t>
            </w:r>
            <w:r w:rsidR="00C34A6B">
              <w:rPr>
                <w:rFonts w:asciiTheme="minorHAnsi" w:hAnsiTheme="minorHAnsi"/>
                <w:bCs/>
                <w:szCs w:val="24"/>
              </w:rPr>
              <w:t>that are to</w:t>
            </w:r>
            <w:r w:rsidR="00E558A6">
              <w:rPr>
                <w:rFonts w:asciiTheme="minorHAnsi" w:hAnsiTheme="minorHAnsi"/>
                <w:bCs/>
                <w:szCs w:val="24"/>
              </w:rPr>
              <w:t xml:space="preserve"> be undertaken by the responsible</w:t>
            </w:r>
            <w:r w:rsidR="002B3055">
              <w:rPr>
                <w:rFonts w:asciiTheme="minorHAnsi" w:hAnsiTheme="minorHAnsi"/>
                <w:bCs/>
                <w:szCs w:val="24"/>
              </w:rPr>
              <w:t xml:space="preserve"> working party and the</w:t>
            </w:r>
            <w:r w:rsidR="00E558A6">
              <w:rPr>
                <w:rFonts w:asciiTheme="minorHAnsi" w:hAnsiTheme="minorHAnsi"/>
                <w:bCs/>
                <w:szCs w:val="24"/>
              </w:rPr>
              <w:t xml:space="preserve"> proposed workplan for</w:t>
            </w:r>
            <w:r w:rsidR="0091106C">
              <w:rPr>
                <w:rFonts w:asciiTheme="minorHAnsi" w:hAnsiTheme="minorHAnsi"/>
                <w:bCs/>
                <w:szCs w:val="24"/>
              </w:rPr>
              <w:t xml:space="preserve"> </w:t>
            </w:r>
            <w:r w:rsidR="00E558A6">
              <w:rPr>
                <w:rFonts w:asciiTheme="minorHAnsi" w:hAnsiTheme="minorHAnsi"/>
                <w:bCs/>
                <w:szCs w:val="24"/>
              </w:rPr>
              <w:t>Agenda item 1.</w:t>
            </w:r>
            <w:r w:rsidR="00BA3A6A">
              <w:rPr>
                <w:rFonts w:asciiTheme="minorHAnsi" w:hAnsiTheme="minorHAnsi"/>
                <w:bCs/>
                <w:szCs w:val="24"/>
              </w:rPr>
              <w:t>9</w:t>
            </w:r>
            <w:r w:rsidR="003F2E15">
              <w:rPr>
                <w:rFonts w:asciiTheme="minorHAnsi" w:hAnsiTheme="minorHAnsi"/>
                <w:bCs/>
                <w:szCs w:val="24"/>
              </w:rPr>
              <w:t>.</w:t>
            </w:r>
          </w:p>
        </w:tc>
      </w:tr>
    </w:tbl>
    <w:bookmarkEnd w:id="0"/>
    <w:p w14:paraId="219501F4" w14:textId="77777777" w:rsidR="003B3E0A" w:rsidRDefault="003B3E0A" w:rsidP="003B3E0A">
      <w:pPr>
        <w:rPr>
          <w:szCs w:val="24"/>
        </w:rPr>
      </w:pPr>
      <w:r>
        <w:rPr>
          <w:szCs w:val="24"/>
        </w:rPr>
        <w:t xml:space="preserve"> </w:t>
      </w:r>
    </w:p>
    <w:p w14:paraId="497ACDF5" w14:textId="01DCBECF" w:rsidR="00C07EEA" w:rsidRDefault="00C07EEA" w:rsidP="003B3E0A">
      <w:r>
        <w:br w:type="page"/>
      </w: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2176D5" w:rsidRPr="00715835" w14:paraId="279D0118" w14:textId="77777777" w:rsidTr="00265992">
        <w:trPr>
          <w:cantSplit/>
        </w:trPr>
        <w:tc>
          <w:tcPr>
            <w:tcW w:w="6487" w:type="dxa"/>
            <w:vAlign w:val="center"/>
          </w:tcPr>
          <w:p w14:paraId="0B845F78" w14:textId="77777777" w:rsidR="002176D5" w:rsidRPr="00715835" w:rsidRDefault="002176D5" w:rsidP="00265992">
            <w:pPr>
              <w:shd w:val="solid" w:color="FFFFFF" w:fill="FFFFFF"/>
              <w:spacing w:before="0"/>
              <w:rPr>
                <w:rFonts w:ascii="Verdana" w:hAnsi="Verdana" w:cs="Times New Roman Bold"/>
                <w:b/>
                <w:bCs/>
                <w:sz w:val="26"/>
                <w:szCs w:val="26"/>
              </w:rPr>
            </w:pPr>
            <w:r w:rsidRPr="00715835">
              <w:rPr>
                <w:rFonts w:ascii="Verdana" w:hAnsi="Verdana" w:cs="Times New Roman Bold"/>
                <w:b/>
                <w:bCs/>
                <w:sz w:val="26"/>
                <w:szCs w:val="26"/>
              </w:rPr>
              <w:lastRenderedPageBreak/>
              <w:t>Radiocommunication Study Groups</w:t>
            </w:r>
          </w:p>
        </w:tc>
        <w:tc>
          <w:tcPr>
            <w:tcW w:w="3402" w:type="dxa"/>
          </w:tcPr>
          <w:p w14:paraId="704F2721" w14:textId="77777777" w:rsidR="002176D5" w:rsidRPr="00715835" w:rsidRDefault="002176D5" w:rsidP="00265992">
            <w:pPr>
              <w:shd w:val="solid" w:color="FFFFFF" w:fill="FFFFFF"/>
              <w:spacing w:before="0" w:line="240" w:lineRule="atLeast"/>
            </w:pPr>
            <w:r w:rsidRPr="00715835">
              <w:rPr>
                <w:noProof/>
                <w:lang w:eastAsia="en-GB"/>
              </w:rPr>
              <w:drawing>
                <wp:inline distT="0" distB="0" distL="0" distR="0" wp14:anchorId="35175AAC" wp14:editId="631D075F">
                  <wp:extent cx="765175" cy="765175"/>
                  <wp:effectExtent l="0" t="0" r="0" b="0"/>
                  <wp:docPr id="358936920" name="Picture 3589369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TU official logo-blue.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2176D5" w:rsidRPr="00715835" w14:paraId="61A69985" w14:textId="77777777" w:rsidTr="00265992">
        <w:trPr>
          <w:cantSplit/>
        </w:trPr>
        <w:tc>
          <w:tcPr>
            <w:tcW w:w="6487" w:type="dxa"/>
            <w:tcBorders>
              <w:bottom w:val="single" w:sz="12" w:space="0" w:color="auto"/>
            </w:tcBorders>
          </w:tcPr>
          <w:p w14:paraId="4D3FC2F8" w14:textId="77777777" w:rsidR="002176D5" w:rsidRPr="00715835" w:rsidRDefault="002176D5" w:rsidP="00265992">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2227885A" w14:textId="77777777" w:rsidR="002176D5" w:rsidRPr="00715835" w:rsidRDefault="002176D5" w:rsidP="00265992">
            <w:pPr>
              <w:shd w:val="solid" w:color="FFFFFF" w:fill="FFFFFF"/>
              <w:spacing w:before="0" w:after="48" w:line="240" w:lineRule="atLeast"/>
              <w:rPr>
                <w:sz w:val="22"/>
                <w:szCs w:val="22"/>
              </w:rPr>
            </w:pPr>
          </w:p>
        </w:tc>
      </w:tr>
      <w:tr w:rsidR="002176D5" w:rsidRPr="00715835" w14:paraId="1CF2381D" w14:textId="77777777" w:rsidTr="00265992">
        <w:trPr>
          <w:cantSplit/>
        </w:trPr>
        <w:tc>
          <w:tcPr>
            <w:tcW w:w="6487" w:type="dxa"/>
            <w:tcBorders>
              <w:top w:val="single" w:sz="12" w:space="0" w:color="auto"/>
            </w:tcBorders>
          </w:tcPr>
          <w:p w14:paraId="4F5C5F54" w14:textId="77777777" w:rsidR="002176D5" w:rsidRPr="00715835" w:rsidRDefault="002176D5" w:rsidP="00265992">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25C1F574" w14:textId="77777777" w:rsidR="002176D5" w:rsidRPr="00715835" w:rsidRDefault="002176D5" w:rsidP="00265992">
            <w:pPr>
              <w:shd w:val="solid" w:color="FFFFFF" w:fill="FFFFFF"/>
              <w:spacing w:before="0" w:after="48" w:line="240" w:lineRule="atLeast"/>
            </w:pPr>
          </w:p>
        </w:tc>
      </w:tr>
      <w:tr w:rsidR="002176D5" w:rsidRPr="00715835" w14:paraId="2EAA65A2" w14:textId="77777777" w:rsidTr="00265992">
        <w:trPr>
          <w:cantSplit/>
        </w:trPr>
        <w:tc>
          <w:tcPr>
            <w:tcW w:w="6487" w:type="dxa"/>
            <w:vMerge w:val="restart"/>
          </w:tcPr>
          <w:p w14:paraId="135F6344" w14:textId="697399CC" w:rsidR="002176D5" w:rsidRPr="00EF7A9C" w:rsidRDefault="002176D5" w:rsidP="00265992">
            <w:pPr>
              <w:shd w:val="solid" w:color="FFFFFF" w:fill="FFFFFF"/>
              <w:tabs>
                <w:tab w:val="clear" w:pos="1134"/>
                <w:tab w:val="clear" w:pos="1871"/>
                <w:tab w:val="clear" w:pos="2268"/>
              </w:tabs>
              <w:spacing w:before="0" w:after="240"/>
              <w:ind w:left="1134" w:hanging="1134"/>
              <w:rPr>
                <w:rFonts w:ascii="Verdana" w:hAnsi="Verdana"/>
                <w:sz w:val="20"/>
              </w:rPr>
            </w:pPr>
            <w:r w:rsidRPr="00EF7A9C">
              <w:rPr>
                <w:rFonts w:ascii="Verdana" w:hAnsi="Verdana"/>
                <w:sz w:val="20"/>
              </w:rPr>
              <w:t>Received:</w:t>
            </w:r>
            <w:r w:rsidRPr="00EF7A9C">
              <w:rPr>
                <w:rFonts w:ascii="Verdana" w:hAnsi="Verdana"/>
                <w:sz w:val="20"/>
              </w:rPr>
              <w:tab/>
            </w:r>
            <w:proofErr w:type="spellStart"/>
            <w:r>
              <w:rPr>
                <w:rFonts w:ascii="Verdana" w:hAnsi="Verdana"/>
                <w:sz w:val="20"/>
              </w:rPr>
              <w:t>Xx</w:t>
            </w:r>
            <w:proofErr w:type="spellEnd"/>
            <w:r>
              <w:rPr>
                <w:rFonts w:ascii="Verdana" w:hAnsi="Verdana"/>
                <w:sz w:val="20"/>
              </w:rPr>
              <w:t xml:space="preserve"> </w:t>
            </w:r>
            <w:proofErr w:type="spellStart"/>
            <w:r>
              <w:rPr>
                <w:rFonts w:ascii="Verdana" w:hAnsi="Verdana"/>
                <w:sz w:val="20"/>
              </w:rPr>
              <w:t>Yyyy</w:t>
            </w:r>
            <w:proofErr w:type="spellEnd"/>
            <w:r w:rsidRPr="00EF7A9C">
              <w:rPr>
                <w:rFonts w:ascii="Verdana" w:hAnsi="Verdana"/>
                <w:sz w:val="20"/>
              </w:rPr>
              <w:t xml:space="preserve"> 202</w:t>
            </w:r>
            <w:r w:rsidR="008E6D4C">
              <w:rPr>
                <w:rFonts w:ascii="Verdana" w:hAnsi="Verdana"/>
                <w:sz w:val="20"/>
              </w:rPr>
              <w:t>4</w:t>
            </w:r>
          </w:p>
          <w:p w14:paraId="4D6FDA0E" w14:textId="6CD0F817" w:rsidR="002176D5" w:rsidRPr="00715835" w:rsidRDefault="002176D5" w:rsidP="00265992">
            <w:pPr>
              <w:shd w:val="solid" w:color="FFFFFF" w:fill="FFFFFF"/>
              <w:tabs>
                <w:tab w:val="clear" w:pos="1134"/>
                <w:tab w:val="clear" w:pos="1871"/>
                <w:tab w:val="clear" w:pos="2268"/>
              </w:tabs>
              <w:spacing w:before="0" w:after="240"/>
              <w:ind w:left="1134" w:hanging="1134"/>
              <w:rPr>
                <w:rFonts w:ascii="Verdana" w:hAnsi="Verdana"/>
                <w:sz w:val="20"/>
              </w:rPr>
            </w:pPr>
            <w:r w:rsidRPr="00715835">
              <w:rPr>
                <w:rFonts w:ascii="Verdana" w:hAnsi="Verdana"/>
                <w:sz w:val="20"/>
              </w:rPr>
              <w:t xml:space="preserve">Subject: </w:t>
            </w:r>
            <w:r w:rsidRPr="00715835">
              <w:rPr>
                <w:rFonts w:ascii="Verdana" w:hAnsi="Verdana"/>
                <w:sz w:val="20"/>
              </w:rPr>
              <w:tab/>
              <w:t>WRC-2</w:t>
            </w:r>
            <w:r w:rsidR="00876F32">
              <w:rPr>
                <w:rFonts w:ascii="Verdana" w:hAnsi="Verdana"/>
                <w:sz w:val="20"/>
              </w:rPr>
              <w:t>7 Agenda item</w:t>
            </w:r>
            <w:r w:rsidR="001000E7">
              <w:rPr>
                <w:rFonts w:ascii="Verdana" w:hAnsi="Verdana"/>
                <w:sz w:val="20"/>
              </w:rPr>
              <w:t xml:space="preserve"> 1.9</w:t>
            </w:r>
          </w:p>
        </w:tc>
        <w:tc>
          <w:tcPr>
            <w:tcW w:w="3402" w:type="dxa"/>
          </w:tcPr>
          <w:p w14:paraId="570D2752" w14:textId="6DF2C51F" w:rsidR="002176D5" w:rsidRPr="00715835" w:rsidRDefault="002176D5" w:rsidP="00265992">
            <w:pPr>
              <w:shd w:val="solid" w:color="FFFFFF" w:fill="FFFFFF"/>
              <w:spacing w:before="0" w:line="240" w:lineRule="atLeast"/>
              <w:rPr>
                <w:rFonts w:ascii="Verdana" w:hAnsi="Verdana"/>
                <w:sz w:val="20"/>
                <w:lang w:eastAsia="zh-CN"/>
              </w:rPr>
            </w:pPr>
            <w:r w:rsidRPr="00715835">
              <w:rPr>
                <w:rFonts w:ascii="Verdana" w:hAnsi="Verdana"/>
                <w:b/>
                <w:sz w:val="20"/>
                <w:lang w:eastAsia="zh-CN"/>
              </w:rPr>
              <w:t xml:space="preserve">Document </w:t>
            </w:r>
            <w:r>
              <w:rPr>
                <w:rFonts w:ascii="Verdana" w:hAnsi="Verdana"/>
                <w:b/>
                <w:sz w:val="20"/>
                <w:lang w:eastAsia="zh-CN"/>
              </w:rPr>
              <w:t>USWP5</w:t>
            </w:r>
            <w:r w:rsidR="001000E7">
              <w:rPr>
                <w:rFonts w:ascii="Verdana" w:hAnsi="Verdana"/>
                <w:b/>
                <w:sz w:val="20"/>
                <w:lang w:eastAsia="zh-CN"/>
              </w:rPr>
              <w:t>B</w:t>
            </w:r>
            <w:r>
              <w:rPr>
                <w:rFonts w:ascii="Verdana" w:hAnsi="Verdana"/>
                <w:b/>
                <w:sz w:val="20"/>
                <w:lang w:eastAsia="zh-CN"/>
              </w:rPr>
              <w:t>-</w:t>
            </w:r>
            <w:r w:rsidR="001000E7">
              <w:rPr>
                <w:rFonts w:ascii="Verdana" w:hAnsi="Verdana"/>
                <w:b/>
                <w:sz w:val="20"/>
                <w:lang w:eastAsia="zh-CN"/>
              </w:rPr>
              <w:t>xx</w:t>
            </w:r>
            <w:r>
              <w:rPr>
                <w:rFonts w:ascii="Verdana" w:hAnsi="Verdana"/>
                <w:b/>
                <w:sz w:val="20"/>
                <w:lang w:eastAsia="zh-CN"/>
              </w:rPr>
              <w:t>/xx</w:t>
            </w:r>
          </w:p>
        </w:tc>
      </w:tr>
      <w:tr w:rsidR="002176D5" w:rsidRPr="00715835" w14:paraId="1C25BAFF" w14:textId="77777777" w:rsidTr="00265992">
        <w:trPr>
          <w:cantSplit/>
        </w:trPr>
        <w:tc>
          <w:tcPr>
            <w:tcW w:w="6487" w:type="dxa"/>
            <w:vMerge/>
          </w:tcPr>
          <w:p w14:paraId="5A09C075" w14:textId="77777777" w:rsidR="002176D5" w:rsidRPr="00715835" w:rsidRDefault="002176D5" w:rsidP="00265992">
            <w:pPr>
              <w:spacing w:before="60"/>
              <w:jc w:val="center"/>
              <w:rPr>
                <w:b/>
                <w:smallCaps/>
                <w:sz w:val="32"/>
                <w:lang w:eastAsia="zh-CN"/>
              </w:rPr>
            </w:pPr>
          </w:p>
        </w:tc>
        <w:tc>
          <w:tcPr>
            <w:tcW w:w="3402" w:type="dxa"/>
          </w:tcPr>
          <w:p w14:paraId="432922B8" w14:textId="4E2F1439" w:rsidR="002176D5" w:rsidRPr="00715835" w:rsidRDefault="001000E7" w:rsidP="00265992">
            <w:pPr>
              <w:shd w:val="solid" w:color="FFFFFF" w:fill="FFFFFF"/>
              <w:spacing w:before="0" w:line="240" w:lineRule="atLeast"/>
              <w:rPr>
                <w:rFonts w:ascii="Verdana" w:hAnsi="Verdana"/>
                <w:sz w:val="20"/>
                <w:lang w:eastAsia="zh-CN"/>
              </w:rPr>
            </w:pPr>
            <w:r>
              <w:rPr>
                <w:rFonts w:ascii="Verdana" w:hAnsi="Verdana"/>
                <w:b/>
                <w:sz w:val="20"/>
                <w:lang w:eastAsia="zh-CN"/>
              </w:rPr>
              <w:t>X Month</w:t>
            </w:r>
            <w:r w:rsidR="009A1747">
              <w:rPr>
                <w:rFonts w:ascii="Verdana" w:hAnsi="Verdana"/>
                <w:b/>
                <w:sz w:val="20"/>
                <w:lang w:eastAsia="zh-CN"/>
              </w:rPr>
              <w:t xml:space="preserve"> 2</w:t>
            </w:r>
            <w:r w:rsidR="005D6D1D">
              <w:rPr>
                <w:rFonts w:ascii="Verdana" w:hAnsi="Verdana"/>
                <w:b/>
                <w:sz w:val="20"/>
                <w:lang w:eastAsia="zh-CN"/>
              </w:rPr>
              <w:t>024</w:t>
            </w:r>
          </w:p>
        </w:tc>
      </w:tr>
      <w:tr w:rsidR="002176D5" w:rsidRPr="00715835" w14:paraId="59DEF576" w14:textId="77777777" w:rsidTr="00265992">
        <w:trPr>
          <w:cantSplit/>
        </w:trPr>
        <w:tc>
          <w:tcPr>
            <w:tcW w:w="6487" w:type="dxa"/>
            <w:vMerge/>
          </w:tcPr>
          <w:p w14:paraId="6E838D6B" w14:textId="77777777" w:rsidR="002176D5" w:rsidRPr="00715835" w:rsidRDefault="002176D5" w:rsidP="00265992">
            <w:pPr>
              <w:spacing w:before="60"/>
              <w:jc w:val="center"/>
              <w:rPr>
                <w:b/>
                <w:smallCaps/>
                <w:sz w:val="32"/>
                <w:lang w:eastAsia="zh-CN"/>
              </w:rPr>
            </w:pPr>
          </w:p>
        </w:tc>
        <w:tc>
          <w:tcPr>
            <w:tcW w:w="3402" w:type="dxa"/>
          </w:tcPr>
          <w:p w14:paraId="47D53855" w14:textId="77777777" w:rsidR="002176D5" w:rsidRPr="00715835" w:rsidRDefault="002176D5" w:rsidP="00265992">
            <w:pPr>
              <w:shd w:val="solid" w:color="FFFFFF" w:fill="FFFFFF"/>
              <w:spacing w:before="0" w:line="240" w:lineRule="atLeast"/>
              <w:rPr>
                <w:rFonts w:ascii="Verdana" w:eastAsia="SimSun" w:hAnsi="Verdana"/>
                <w:sz w:val="20"/>
                <w:lang w:eastAsia="zh-CN"/>
              </w:rPr>
            </w:pPr>
            <w:r w:rsidRPr="00715835">
              <w:rPr>
                <w:rFonts w:ascii="Verdana" w:eastAsia="SimSun" w:hAnsi="Verdana"/>
                <w:b/>
                <w:sz w:val="20"/>
                <w:lang w:eastAsia="zh-CN"/>
              </w:rPr>
              <w:t>English only</w:t>
            </w:r>
          </w:p>
        </w:tc>
      </w:tr>
      <w:tr w:rsidR="002176D5" w:rsidRPr="00715835" w14:paraId="74250D80" w14:textId="77777777" w:rsidTr="00265992">
        <w:trPr>
          <w:cantSplit/>
        </w:trPr>
        <w:tc>
          <w:tcPr>
            <w:tcW w:w="9889" w:type="dxa"/>
            <w:gridSpan w:val="2"/>
          </w:tcPr>
          <w:p w14:paraId="597B8EE0" w14:textId="77777777" w:rsidR="002176D5" w:rsidRPr="00715835" w:rsidRDefault="002176D5" w:rsidP="00265992">
            <w:pPr>
              <w:pStyle w:val="Source"/>
              <w:rPr>
                <w:lang w:eastAsia="zh-CN"/>
              </w:rPr>
            </w:pPr>
            <w:r w:rsidRPr="00715835">
              <w:rPr>
                <w:lang w:eastAsia="zh-CN"/>
              </w:rPr>
              <w:t>United States of America</w:t>
            </w:r>
          </w:p>
        </w:tc>
      </w:tr>
      <w:tr w:rsidR="002176D5" w:rsidRPr="00105920" w14:paraId="78ECF246" w14:textId="77777777" w:rsidTr="00265992">
        <w:trPr>
          <w:cantSplit/>
        </w:trPr>
        <w:tc>
          <w:tcPr>
            <w:tcW w:w="9889" w:type="dxa"/>
            <w:gridSpan w:val="2"/>
          </w:tcPr>
          <w:p w14:paraId="4C83D771" w14:textId="3B43B455" w:rsidR="00EB2DF5" w:rsidRPr="00EB2DF5" w:rsidRDefault="00EB2DF5" w:rsidP="002436A3">
            <w:pPr>
              <w:pStyle w:val="Title1"/>
              <w:rPr>
                <w:sz w:val="26"/>
                <w:szCs w:val="26"/>
              </w:rPr>
            </w:pPr>
            <w:r>
              <w:rPr>
                <w:sz w:val="26"/>
                <w:szCs w:val="26"/>
              </w:rPr>
              <w:t>ACtivities in WP 5</w:t>
            </w:r>
            <w:r w:rsidR="001000E7">
              <w:rPr>
                <w:sz w:val="26"/>
                <w:szCs w:val="26"/>
              </w:rPr>
              <w:t>B</w:t>
            </w:r>
            <w:r>
              <w:rPr>
                <w:sz w:val="26"/>
                <w:szCs w:val="26"/>
              </w:rPr>
              <w:t xml:space="preserve"> related to WRC-27 </w:t>
            </w:r>
            <w:r w:rsidR="001F51F1">
              <w:rPr>
                <w:sz w:val="26"/>
                <w:szCs w:val="26"/>
              </w:rPr>
              <w:t xml:space="preserve">Agenda Item 1.9 </w:t>
            </w:r>
            <w:r>
              <w:rPr>
                <w:sz w:val="26"/>
                <w:szCs w:val="26"/>
              </w:rPr>
              <w:t>PReparation</w:t>
            </w:r>
            <w:r w:rsidR="00385663">
              <w:rPr>
                <w:sz w:val="26"/>
                <w:szCs w:val="26"/>
              </w:rPr>
              <w:t>S</w:t>
            </w:r>
          </w:p>
        </w:tc>
      </w:tr>
    </w:tbl>
    <w:p w14:paraId="19CDCB05" w14:textId="77777777" w:rsidR="002436A3" w:rsidRDefault="002436A3" w:rsidP="009020AD">
      <w:pPr>
        <w:spacing w:before="360"/>
        <w:rPr>
          <w:u w:val="single"/>
        </w:rPr>
      </w:pPr>
    </w:p>
    <w:p w14:paraId="280735FA" w14:textId="3179696A" w:rsidR="00F0738A" w:rsidRPr="00D04BDE" w:rsidRDefault="00F0738A" w:rsidP="009020AD">
      <w:pPr>
        <w:spacing w:before="360"/>
        <w:rPr>
          <w:sz w:val="28"/>
          <w:szCs w:val="28"/>
          <w:u w:val="single"/>
        </w:rPr>
      </w:pPr>
      <w:r w:rsidRPr="00D04BDE">
        <w:rPr>
          <w:sz w:val="28"/>
          <w:szCs w:val="28"/>
          <w:u w:val="single"/>
        </w:rPr>
        <w:t>Introduction</w:t>
      </w:r>
    </w:p>
    <w:p w14:paraId="40EA3641" w14:textId="0726AFD3" w:rsidR="009020AD" w:rsidRPr="00622AF7" w:rsidRDefault="003E651D" w:rsidP="005F716A">
      <w:pPr>
        <w:spacing w:before="360"/>
      </w:pPr>
      <w:r>
        <w:t>The recently concluded WRC-23 (</w:t>
      </w:r>
      <w:r w:rsidR="00B660E3">
        <w:t>20 November – 15 December, 2023</w:t>
      </w:r>
      <w:r w:rsidR="007476D0">
        <w:t>, Dubai</w:t>
      </w:r>
      <w:r w:rsidR="00B660E3">
        <w:t>) developed and approved an agenda for WRC-27</w:t>
      </w:r>
      <w:r w:rsidR="00CE7260">
        <w:t xml:space="preserve">, </w:t>
      </w:r>
      <w:hyperlink r:id="rId11" w:history="1">
        <w:r w:rsidR="00CE7260" w:rsidRPr="009F71C6">
          <w:rPr>
            <w:rStyle w:val="Hyperlink"/>
          </w:rPr>
          <w:t>Resolution COM6/23(WRC-23)</w:t>
        </w:r>
      </w:hyperlink>
      <w:r w:rsidR="00645E5D">
        <w:t xml:space="preserve"> (see page 602)</w:t>
      </w:r>
      <w:r w:rsidR="00B660E3">
        <w:t xml:space="preserve">. </w:t>
      </w:r>
      <w:r w:rsidR="009020AD" w:rsidRPr="00622AF7">
        <w:t>CPM2</w:t>
      </w:r>
      <w:r w:rsidR="00755A78">
        <w:t>7</w:t>
      </w:r>
      <w:r w:rsidR="009020AD" w:rsidRPr="00622AF7">
        <w:t>-1 identified WP 5</w:t>
      </w:r>
      <w:r w:rsidR="001000E7">
        <w:t>B</w:t>
      </w:r>
      <w:r w:rsidR="009020AD" w:rsidRPr="00622AF7">
        <w:t xml:space="preserve"> as a responsible group or contributing group for </w:t>
      </w:r>
      <w:proofErr w:type="gramStart"/>
      <w:r w:rsidR="009020AD" w:rsidRPr="00622AF7">
        <w:t>a number of</w:t>
      </w:r>
      <w:proofErr w:type="gramEnd"/>
      <w:r w:rsidR="009020AD" w:rsidRPr="00622AF7">
        <w:t xml:space="preserve"> WRC-2</w:t>
      </w:r>
      <w:r w:rsidR="005F716A">
        <w:t>7</w:t>
      </w:r>
      <w:r w:rsidR="009020AD" w:rsidRPr="00622AF7">
        <w:t xml:space="preserve"> agenda items, </w:t>
      </w:r>
      <w:r w:rsidR="00CE7260">
        <w:t>as indicated in</w:t>
      </w:r>
      <w:r w:rsidR="007A538B">
        <w:t xml:space="preserve"> </w:t>
      </w:r>
      <w:r w:rsidR="003F3139">
        <w:rPr>
          <w:rFonts w:ascii="Calibri" w:hAnsi="Calibri"/>
          <w:szCs w:val="24"/>
          <w:lang w:val="pt-BR"/>
        </w:rPr>
        <w:t>R00-CA-CIR-0270IIMSW</w:t>
      </w:r>
      <w:r w:rsidR="005F716A">
        <w:t>, A</w:t>
      </w:r>
      <w:r w:rsidR="00813A9D">
        <w:t>llocation</w:t>
      </w:r>
      <w:r w:rsidR="005F716A">
        <w:t xml:space="preserve"> </w:t>
      </w:r>
      <w:r w:rsidR="00813A9D">
        <w:t xml:space="preserve">of </w:t>
      </w:r>
      <w:r w:rsidR="005F716A">
        <w:t>ITU-R P</w:t>
      </w:r>
      <w:r w:rsidR="00813A9D">
        <w:t xml:space="preserve">reparatory </w:t>
      </w:r>
      <w:r w:rsidR="005F716A">
        <w:t>W</w:t>
      </w:r>
      <w:r w:rsidR="00813A9D">
        <w:t>ork for</w:t>
      </w:r>
      <w:r w:rsidR="005F716A">
        <w:t xml:space="preserve"> WRC 27</w:t>
      </w:r>
      <w:r w:rsidR="00813A9D">
        <w:t>.</w:t>
      </w:r>
    </w:p>
    <w:p w14:paraId="7430391F" w14:textId="3F6D3AFE" w:rsidR="009020AD" w:rsidRPr="00622AF7" w:rsidRDefault="009020AD" w:rsidP="009020AD">
      <w:pPr>
        <w:spacing w:after="120"/>
      </w:pPr>
    </w:p>
    <w:tbl>
      <w:tblPr>
        <w:tblW w:w="95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23"/>
        <w:gridCol w:w="3919"/>
        <w:gridCol w:w="3298"/>
      </w:tblGrid>
      <w:tr w:rsidR="004F7EA3" w:rsidRPr="00622AF7" w14:paraId="7E206FB6" w14:textId="77777777" w:rsidTr="00EA3DE0">
        <w:trPr>
          <w:jc w:val="center"/>
        </w:trPr>
        <w:tc>
          <w:tcPr>
            <w:tcW w:w="2323" w:type="dxa"/>
            <w:vAlign w:val="center"/>
          </w:tcPr>
          <w:p w14:paraId="790C4E79" w14:textId="77777777" w:rsidR="004F7EA3" w:rsidRPr="00622AF7" w:rsidRDefault="004F7EA3" w:rsidP="00EE786E">
            <w:pPr>
              <w:pStyle w:val="Tablehead"/>
              <w:rPr>
                <w:rFonts w:eastAsia="MS Mincho"/>
              </w:rPr>
            </w:pPr>
            <w:r w:rsidRPr="00622AF7">
              <w:rPr>
                <w:rFonts w:eastAsia="MS Mincho"/>
              </w:rPr>
              <w:t>Agenda item</w:t>
            </w:r>
          </w:p>
        </w:tc>
        <w:tc>
          <w:tcPr>
            <w:tcW w:w="3919" w:type="dxa"/>
            <w:vAlign w:val="center"/>
          </w:tcPr>
          <w:p w14:paraId="682B6DAB" w14:textId="77777777" w:rsidR="004F7EA3" w:rsidRPr="00622AF7" w:rsidRDefault="004F7EA3" w:rsidP="00EE786E">
            <w:pPr>
              <w:pStyle w:val="Tablehead"/>
              <w:rPr>
                <w:rFonts w:eastAsia="MS Mincho"/>
              </w:rPr>
            </w:pPr>
            <w:r w:rsidRPr="00622AF7">
              <w:rPr>
                <w:rFonts w:eastAsia="MS Mincho"/>
              </w:rPr>
              <w:t>Topic</w:t>
            </w:r>
          </w:p>
        </w:tc>
        <w:tc>
          <w:tcPr>
            <w:tcW w:w="3298" w:type="dxa"/>
            <w:vAlign w:val="center"/>
          </w:tcPr>
          <w:p w14:paraId="651B20BF" w14:textId="77777777" w:rsidR="004F7EA3" w:rsidRPr="00622AF7" w:rsidRDefault="004F7EA3" w:rsidP="00EE786E">
            <w:pPr>
              <w:pStyle w:val="Tablehead"/>
              <w:rPr>
                <w:rFonts w:eastAsia="MS Mincho"/>
              </w:rPr>
            </w:pPr>
            <w:r w:rsidRPr="00622AF7">
              <w:rPr>
                <w:rFonts w:eastAsia="MS Mincho"/>
              </w:rPr>
              <w:t>Resolution</w:t>
            </w:r>
          </w:p>
        </w:tc>
      </w:tr>
      <w:tr w:rsidR="008A1E77" w:rsidRPr="00622AF7" w14:paraId="191BCFC6" w14:textId="77777777" w:rsidTr="00EA3DE0">
        <w:trPr>
          <w:jc w:val="center"/>
        </w:trPr>
        <w:tc>
          <w:tcPr>
            <w:tcW w:w="2323" w:type="dxa"/>
            <w:vAlign w:val="center"/>
          </w:tcPr>
          <w:p w14:paraId="3D6A8F6E" w14:textId="640B5151" w:rsidR="008A1E77" w:rsidRPr="00622AF7" w:rsidRDefault="008A1E77" w:rsidP="0012018F">
            <w:pPr>
              <w:pStyle w:val="tabletext"/>
              <w:jc w:val="center"/>
            </w:pPr>
            <w:r>
              <w:t>1.9</w:t>
            </w:r>
          </w:p>
        </w:tc>
        <w:tc>
          <w:tcPr>
            <w:tcW w:w="3919" w:type="dxa"/>
            <w:vAlign w:val="center"/>
          </w:tcPr>
          <w:p w14:paraId="3C0D419B" w14:textId="213B6F36" w:rsidR="008A1E77" w:rsidRPr="00622AF7" w:rsidRDefault="008A1E77" w:rsidP="0012018F">
            <w:pPr>
              <w:pStyle w:val="tabletext"/>
            </w:pPr>
            <w:r>
              <w:t>consider appropriate regulatory actions to update Appendix 26 to the Radio Regulations in support of aeronautical mobile (OR) high frequency modernization</w:t>
            </w:r>
          </w:p>
        </w:tc>
        <w:tc>
          <w:tcPr>
            <w:tcW w:w="3298" w:type="dxa"/>
            <w:vAlign w:val="center"/>
          </w:tcPr>
          <w:p w14:paraId="00263BD8" w14:textId="77777777" w:rsidR="008A1E77" w:rsidRDefault="00BB48BB" w:rsidP="0012018F">
            <w:pPr>
              <w:pStyle w:val="Tabletext0"/>
            </w:pPr>
            <w:hyperlink r:id="rId12" w:history="1">
              <w:r w:rsidR="008A1E77">
                <w:rPr>
                  <w:rStyle w:val="Hyperlink"/>
                  <w:b/>
                </w:rPr>
                <w:t>Resolution 411</w:t>
              </w:r>
              <w:r w:rsidR="008A1E77" w:rsidRPr="00C45913">
                <w:rPr>
                  <w:rStyle w:val="Hyperlink"/>
                  <w:b/>
                </w:rPr>
                <w:t xml:space="preserve"> (WRC</w:t>
              </w:r>
              <w:r w:rsidR="008A1E77" w:rsidRPr="00C45913">
                <w:rPr>
                  <w:rStyle w:val="Hyperlink"/>
                  <w:b/>
                </w:rPr>
                <w:noBreakHyphen/>
                <w:t>23)</w:t>
              </w:r>
            </w:hyperlink>
          </w:p>
          <w:p w14:paraId="55D27D0C" w14:textId="77777777" w:rsidR="008A1E77" w:rsidRPr="002052D8" w:rsidRDefault="008A1E77" w:rsidP="0012018F">
            <w:pPr>
              <w:pStyle w:val="Tabletext0"/>
              <w:rPr>
                <w:b/>
              </w:rPr>
            </w:pPr>
          </w:p>
          <w:p w14:paraId="428D5954" w14:textId="0B3E4AD8" w:rsidR="008A1E77" w:rsidRPr="0029247E" w:rsidRDefault="008A1E77" w:rsidP="0012018F">
            <w:pPr>
              <w:pStyle w:val="tabletext"/>
            </w:pPr>
          </w:p>
        </w:tc>
      </w:tr>
    </w:tbl>
    <w:p w14:paraId="49A48EA1" w14:textId="7D56067B" w:rsidR="00370160" w:rsidRPr="008F0023" w:rsidRDefault="00B95A27" w:rsidP="004D0902">
      <w:pPr>
        <w:pStyle w:val="Tablefin"/>
        <w:rPr>
          <w:color w:val="000000" w:themeColor="text1"/>
        </w:rPr>
      </w:pPr>
      <w:r w:rsidRPr="008F0023">
        <w:rPr>
          <w:color w:val="000000" w:themeColor="text1"/>
        </w:rPr>
        <w:t xml:space="preserve">Table 1: </w:t>
      </w:r>
      <w:r w:rsidR="008A1E77">
        <w:rPr>
          <w:color w:val="000000" w:themeColor="text1"/>
        </w:rPr>
        <w:t>One</w:t>
      </w:r>
      <w:r w:rsidR="00F91C4A" w:rsidRPr="008F0023">
        <w:rPr>
          <w:color w:val="000000" w:themeColor="text1"/>
        </w:rPr>
        <w:t xml:space="preserve"> of the WRC-27 agenda items</w:t>
      </w:r>
      <w:r w:rsidR="004D0902" w:rsidRPr="008F0023">
        <w:rPr>
          <w:color w:val="000000" w:themeColor="text1"/>
        </w:rPr>
        <w:t xml:space="preserve"> for which WP 5</w:t>
      </w:r>
      <w:r w:rsidR="0012018F">
        <w:rPr>
          <w:color w:val="000000" w:themeColor="text1"/>
        </w:rPr>
        <w:t>B</w:t>
      </w:r>
      <w:r w:rsidR="004D0902" w:rsidRPr="008F0023">
        <w:rPr>
          <w:color w:val="000000" w:themeColor="text1"/>
        </w:rPr>
        <w:t xml:space="preserve"> is a responsible </w:t>
      </w:r>
      <w:r w:rsidR="008A1E77">
        <w:rPr>
          <w:color w:val="000000" w:themeColor="text1"/>
        </w:rPr>
        <w:t xml:space="preserve">party.  </w:t>
      </w:r>
      <w:r w:rsidR="00DD5379" w:rsidRPr="008F0023">
        <w:rPr>
          <w:color w:val="000000" w:themeColor="text1"/>
        </w:rPr>
        <w:t>(This table does not yet include</w:t>
      </w:r>
      <w:r w:rsidR="00925EFB" w:rsidRPr="008F0023">
        <w:rPr>
          <w:color w:val="000000" w:themeColor="text1"/>
        </w:rPr>
        <w:t xml:space="preserve"> </w:t>
      </w:r>
      <w:r w:rsidR="007F7B39" w:rsidRPr="008F0023">
        <w:rPr>
          <w:color w:val="000000" w:themeColor="text1"/>
        </w:rPr>
        <w:t>the other WRC-27 Agenda items for which WP 5</w:t>
      </w:r>
      <w:r w:rsidR="0012018F">
        <w:rPr>
          <w:color w:val="000000" w:themeColor="text1"/>
        </w:rPr>
        <w:t>B</w:t>
      </w:r>
      <w:r w:rsidR="007F7B39" w:rsidRPr="008F0023">
        <w:rPr>
          <w:color w:val="000000" w:themeColor="text1"/>
        </w:rPr>
        <w:t xml:space="preserve"> is </w:t>
      </w:r>
      <w:r w:rsidR="008A1E77">
        <w:rPr>
          <w:color w:val="000000" w:themeColor="text1"/>
        </w:rPr>
        <w:t>either a responsible party or a</w:t>
      </w:r>
      <w:r w:rsidR="007F7B39" w:rsidRPr="008F0023">
        <w:rPr>
          <w:color w:val="000000" w:themeColor="text1"/>
        </w:rPr>
        <w:t xml:space="preserve"> contributor.)</w:t>
      </w:r>
    </w:p>
    <w:p w14:paraId="39A94469" w14:textId="77777777" w:rsidR="004D0902" w:rsidRPr="004D0902" w:rsidRDefault="004D0902" w:rsidP="004D0902"/>
    <w:p w14:paraId="1831F709" w14:textId="4BA38A3B" w:rsidR="00641AA8" w:rsidRDefault="00EF49B7">
      <w:pPr>
        <w:tabs>
          <w:tab w:val="clear" w:pos="1134"/>
          <w:tab w:val="clear" w:pos="1871"/>
          <w:tab w:val="clear" w:pos="2268"/>
        </w:tabs>
        <w:overflowPunct/>
        <w:autoSpaceDE/>
        <w:autoSpaceDN/>
        <w:adjustRightInd/>
        <w:spacing w:before="0" w:after="160" w:line="259" w:lineRule="auto"/>
        <w:textAlignment w:val="auto"/>
      </w:pPr>
      <w:r>
        <w:t xml:space="preserve">The purpose of this contribution is to propose an organization and structure </w:t>
      </w:r>
      <w:r w:rsidR="00D91EF6">
        <w:t>to the work and activities related to WP 5</w:t>
      </w:r>
      <w:r w:rsidR="00FB5B31">
        <w:t>B</w:t>
      </w:r>
      <w:r w:rsidR="00D91EF6">
        <w:t>’s</w:t>
      </w:r>
      <w:r w:rsidR="00E832D8">
        <w:t xml:space="preserve"> significant</w:t>
      </w:r>
      <w:r w:rsidR="00D91EF6">
        <w:t xml:space="preserve"> responsibilities with regards to WRC-27</w:t>
      </w:r>
      <w:r w:rsidR="008A1E77">
        <w:t xml:space="preserve"> Agenda Item 1.9</w:t>
      </w:r>
      <w:r w:rsidR="00A7105E">
        <w:t xml:space="preserve">, so that they </w:t>
      </w:r>
      <w:r w:rsidR="00B0546F">
        <w:t>can</w:t>
      </w:r>
      <w:r w:rsidR="00A7105E">
        <w:t xml:space="preserve"> be carried out i</w:t>
      </w:r>
      <w:r w:rsidR="00E832D8">
        <w:t>n an effective manner.</w:t>
      </w:r>
      <w:r w:rsidR="00E57A89">
        <w:t xml:space="preserve"> </w:t>
      </w:r>
    </w:p>
    <w:p w14:paraId="3CB140AA" w14:textId="77777777" w:rsidR="00BE0BB8" w:rsidRDefault="00BE0BB8" w:rsidP="00BE0BB8">
      <w:pPr>
        <w:tabs>
          <w:tab w:val="clear" w:pos="1134"/>
          <w:tab w:val="clear" w:pos="1871"/>
          <w:tab w:val="clear" w:pos="2268"/>
        </w:tabs>
        <w:overflowPunct/>
        <w:autoSpaceDE/>
        <w:autoSpaceDN/>
        <w:adjustRightInd/>
        <w:spacing w:before="0" w:after="160" w:line="259" w:lineRule="auto"/>
        <w:textAlignment w:val="auto"/>
      </w:pPr>
    </w:p>
    <w:p w14:paraId="57FD028C" w14:textId="419CB748" w:rsidR="006D492A" w:rsidRPr="00BE0BB8" w:rsidRDefault="00BB2EE8" w:rsidP="00BE0BB8">
      <w:pPr>
        <w:tabs>
          <w:tab w:val="clear" w:pos="1134"/>
          <w:tab w:val="clear" w:pos="1871"/>
          <w:tab w:val="clear" w:pos="2268"/>
        </w:tabs>
        <w:overflowPunct/>
        <w:autoSpaceDE/>
        <w:autoSpaceDN/>
        <w:adjustRightInd/>
        <w:spacing w:before="0" w:after="160" w:line="259" w:lineRule="auto"/>
        <w:textAlignment w:val="auto"/>
      </w:pPr>
      <w:r w:rsidRPr="00163C5C">
        <w:rPr>
          <w:sz w:val="28"/>
          <w:szCs w:val="28"/>
          <w:u w:val="single"/>
        </w:rPr>
        <w:t>Workplan for WRC-27</w:t>
      </w:r>
      <w:r w:rsidR="00782D17" w:rsidRPr="00163C5C">
        <w:rPr>
          <w:sz w:val="28"/>
          <w:szCs w:val="28"/>
          <w:u w:val="single"/>
        </w:rPr>
        <w:t xml:space="preserve"> </w:t>
      </w:r>
      <w:r w:rsidRPr="00163C5C">
        <w:rPr>
          <w:sz w:val="28"/>
          <w:szCs w:val="28"/>
          <w:u w:val="single"/>
        </w:rPr>
        <w:t>Agenda Item 1.</w:t>
      </w:r>
      <w:r w:rsidR="00A14705">
        <w:rPr>
          <w:sz w:val="28"/>
          <w:szCs w:val="28"/>
          <w:u w:val="single"/>
        </w:rPr>
        <w:t>9</w:t>
      </w:r>
    </w:p>
    <w:p w14:paraId="52EB2BB7" w14:textId="79F3E778" w:rsidR="00782D17" w:rsidRDefault="00782D17">
      <w:r>
        <w:t xml:space="preserve">Annex </w:t>
      </w:r>
      <w:r w:rsidR="000D2FF9">
        <w:t>1</w:t>
      </w:r>
      <w:r>
        <w:t xml:space="preserve"> presents a proposed Workplan for WRC-27 Agenda item 1.</w:t>
      </w:r>
      <w:r w:rsidR="00A14705">
        <w:t>9</w:t>
      </w:r>
      <w:r>
        <w:t xml:space="preserve">.  </w:t>
      </w:r>
    </w:p>
    <w:p w14:paraId="7ABECFBB" w14:textId="7E9513D6" w:rsidR="00B73D37" w:rsidRDefault="00782D17" w:rsidP="00B63F78">
      <w:pPr>
        <w:sectPr w:rsidR="00B73D37" w:rsidSect="002225C0">
          <w:footerReference w:type="default" r:id="rId13"/>
          <w:pgSz w:w="12240" w:h="15840"/>
          <w:pgMar w:top="1080" w:right="1440" w:bottom="1080" w:left="1440" w:header="720" w:footer="720" w:gutter="0"/>
          <w:pgNumType w:start="0"/>
          <w:cols w:space="720"/>
          <w:docGrid w:linePitch="360"/>
        </w:sectPr>
      </w:pPr>
      <w:r w:rsidRPr="00163C5C">
        <w:rPr>
          <w:sz w:val="28"/>
          <w:szCs w:val="28"/>
        </w:rPr>
        <w:t xml:space="preserve"> </w:t>
      </w:r>
    </w:p>
    <w:tbl>
      <w:tblPr>
        <w:tblW w:w="151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55"/>
        <w:gridCol w:w="1355"/>
        <w:gridCol w:w="9633"/>
        <w:gridCol w:w="1451"/>
      </w:tblGrid>
      <w:tr w:rsidR="008A35D6" w:rsidRPr="002052D8" w14:paraId="1D0D495E" w14:textId="77777777" w:rsidTr="004537ED">
        <w:trPr>
          <w:cantSplit/>
          <w:jc w:val="center"/>
        </w:trPr>
        <w:tc>
          <w:tcPr>
            <w:tcW w:w="15194" w:type="dxa"/>
            <w:gridSpan w:val="4"/>
          </w:tcPr>
          <w:p w14:paraId="4C380B10" w14:textId="1D4CCD6F" w:rsidR="008A35D6" w:rsidRPr="002052D8" w:rsidRDefault="008A35D6" w:rsidP="004537ED">
            <w:pPr>
              <w:pStyle w:val="Tabletext0"/>
              <w:pageBreakBefore/>
            </w:pPr>
            <w:r>
              <w:lastRenderedPageBreak/>
              <w:br w:type="page"/>
            </w:r>
            <w:r w:rsidRPr="002052D8">
              <w:t>1.9</w:t>
            </w:r>
            <w:r w:rsidRPr="002052D8">
              <w:tab/>
              <w:t>to consider appropriate regulatory actions to update Appendix </w:t>
            </w:r>
            <w:r w:rsidRPr="002052D8">
              <w:rPr>
                <w:b/>
                <w:bCs/>
              </w:rPr>
              <w:t>26</w:t>
            </w:r>
            <w:r w:rsidRPr="002052D8">
              <w:t xml:space="preserve"> to the Radio Regulations in support of aeronautical mobile (OR) high frequency modernization, in accordance with Resolution </w:t>
            </w:r>
            <w:r w:rsidRPr="002052D8">
              <w:rPr>
                <w:b/>
                <w:bCs/>
              </w:rPr>
              <w:t>COM6/2</w:t>
            </w:r>
            <w:r w:rsidRPr="002052D8">
              <w:t xml:space="preserve"> (</w:t>
            </w:r>
            <w:r w:rsidRPr="002052D8">
              <w:rPr>
                <w:b/>
              </w:rPr>
              <w:t>WRC</w:t>
            </w:r>
            <w:r w:rsidRPr="002052D8">
              <w:rPr>
                <w:b/>
              </w:rPr>
              <w:noBreakHyphen/>
              <w:t>23)</w:t>
            </w:r>
            <w:r w:rsidRPr="002052D8">
              <w:rPr>
                <w:rFonts w:eastAsiaTheme="minorEastAsia"/>
              </w:rPr>
              <w:t>;</w:t>
            </w:r>
          </w:p>
        </w:tc>
      </w:tr>
      <w:tr w:rsidR="008A35D6" w:rsidRPr="002052D8" w14:paraId="4FCD97FE" w14:textId="77777777" w:rsidTr="004537ED">
        <w:trPr>
          <w:jc w:val="center"/>
        </w:trPr>
        <w:tc>
          <w:tcPr>
            <w:tcW w:w="2755" w:type="dxa"/>
          </w:tcPr>
          <w:p w14:paraId="21C46BD9" w14:textId="77777777" w:rsidR="008A35D6" w:rsidRPr="002052D8" w:rsidRDefault="008A35D6" w:rsidP="004537ED">
            <w:pPr>
              <w:pStyle w:val="Tabletext0"/>
              <w:rPr>
                <w:b/>
              </w:rPr>
            </w:pPr>
            <w:r w:rsidRPr="002052D8">
              <w:t>Resolution</w:t>
            </w:r>
            <w:r w:rsidRPr="002052D8">
              <w:rPr>
                <w:b/>
              </w:rPr>
              <w:t> COM6/2 (WRC</w:t>
            </w:r>
            <w:r w:rsidRPr="002052D8">
              <w:rPr>
                <w:b/>
              </w:rPr>
              <w:noBreakHyphen/>
              <w:t>23)</w:t>
            </w:r>
          </w:p>
          <w:p w14:paraId="076A2F5D" w14:textId="77777777" w:rsidR="008A35D6" w:rsidRPr="002052D8" w:rsidRDefault="008A35D6" w:rsidP="004537ED">
            <w:pPr>
              <w:pStyle w:val="Tabletext0"/>
            </w:pPr>
            <w:r w:rsidRPr="002052D8">
              <w:rPr>
                <w:szCs w:val="16"/>
              </w:rPr>
              <w:t xml:space="preserve">Consideration of appropriate regulatory actions to update Appendix </w:t>
            </w:r>
            <w:r w:rsidRPr="002052D8">
              <w:rPr>
                <w:b/>
                <w:bCs/>
                <w:szCs w:val="16"/>
              </w:rPr>
              <w:t>26</w:t>
            </w:r>
            <w:r w:rsidRPr="002052D8">
              <w:rPr>
                <w:szCs w:val="16"/>
              </w:rPr>
              <w:t xml:space="preserve"> in support of modernization of high-frequency spectrum use in the aeronautical mobile (OR) service</w:t>
            </w:r>
          </w:p>
        </w:tc>
        <w:tc>
          <w:tcPr>
            <w:tcW w:w="1355" w:type="dxa"/>
          </w:tcPr>
          <w:p w14:paraId="0FA7B9DC" w14:textId="77777777" w:rsidR="008A35D6" w:rsidRPr="002052D8" w:rsidRDefault="008A35D6" w:rsidP="004537ED">
            <w:pPr>
              <w:pStyle w:val="Tabletext0"/>
              <w:jc w:val="center"/>
              <w:rPr>
                <w:b/>
                <w:bCs/>
              </w:rPr>
            </w:pPr>
          </w:p>
          <w:p w14:paraId="3091F3CE" w14:textId="77777777" w:rsidR="008A35D6" w:rsidRPr="002052D8" w:rsidRDefault="008A35D6" w:rsidP="004537ED">
            <w:pPr>
              <w:pStyle w:val="Tabletext0"/>
              <w:jc w:val="center"/>
            </w:pPr>
            <w:r w:rsidRPr="002052D8">
              <w:rPr>
                <w:b/>
                <w:bCs/>
              </w:rPr>
              <w:t>WP 5B</w:t>
            </w:r>
          </w:p>
        </w:tc>
        <w:tc>
          <w:tcPr>
            <w:tcW w:w="9633" w:type="dxa"/>
          </w:tcPr>
          <w:p w14:paraId="6A42F93B" w14:textId="77777777" w:rsidR="008A35D6" w:rsidRPr="002052D8" w:rsidRDefault="008A35D6" w:rsidP="004537ED">
            <w:pPr>
              <w:pStyle w:val="Tabletext0"/>
              <w:rPr>
                <w:szCs w:val="16"/>
              </w:rPr>
            </w:pPr>
            <w:bookmarkStart w:id="2" w:name="_Hlk106133790"/>
            <w:r>
              <w:rPr>
                <w:i/>
                <w:iCs/>
                <w:szCs w:val="16"/>
              </w:rPr>
              <w:tab/>
            </w:r>
            <w:r w:rsidRPr="00E71142">
              <w:rPr>
                <w:i/>
                <w:iCs/>
                <w:szCs w:val="16"/>
              </w:rPr>
              <w:t>recognizing</w:t>
            </w:r>
          </w:p>
          <w:p w14:paraId="26602CA5" w14:textId="77777777" w:rsidR="008A35D6" w:rsidRPr="002052D8" w:rsidRDefault="008A35D6" w:rsidP="004537ED">
            <w:pPr>
              <w:pStyle w:val="Tabletext0"/>
              <w:rPr>
                <w:iCs/>
              </w:rPr>
            </w:pPr>
            <w:r w:rsidRPr="002052D8">
              <w:rPr>
                <w:iCs/>
              </w:rPr>
              <w:t>...</w:t>
            </w:r>
          </w:p>
          <w:bookmarkEnd w:id="2"/>
          <w:p w14:paraId="529D721C" w14:textId="77777777" w:rsidR="008A35D6" w:rsidRPr="002052D8" w:rsidRDefault="008A35D6" w:rsidP="004537ED">
            <w:pPr>
              <w:pStyle w:val="Tabletext0"/>
            </w:pPr>
            <w:r w:rsidRPr="002052D8">
              <w:rPr>
                <w:i/>
              </w:rPr>
              <w:t>c)</w:t>
            </w:r>
            <w:r w:rsidRPr="002052D8">
              <w:tab/>
              <w:t xml:space="preserve">that for the purpose of this Resolution, the term “wideband” in HF communications may refer to a combination of emissions wider than 3 kHz </w:t>
            </w:r>
            <w:proofErr w:type="gramStart"/>
            <w:r w:rsidRPr="002052D8">
              <w:t>channels;</w:t>
            </w:r>
            <w:proofErr w:type="gramEnd"/>
            <w:r w:rsidRPr="002052D8">
              <w:t xml:space="preserve"> </w:t>
            </w:r>
          </w:p>
          <w:p w14:paraId="7D2F708A" w14:textId="77777777" w:rsidR="008A35D6" w:rsidRPr="002052D8" w:rsidRDefault="008A35D6" w:rsidP="004537ED">
            <w:pPr>
              <w:pStyle w:val="Tabletext0"/>
            </w:pPr>
            <w:r w:rsidRPr="002052D8">
              <w:rPr>
                <w:i/>
                <w:iCs/>
              </w:rPr>
              <w:t>d)</w:t>
            </w:r>
            <w:r w:rsidRPr="002052D8">
              <w:tab/>
              <w:t xml:space="preserve">that wideband operation can be achieved by single- or multi-carrier </w:t>
            </w:r>
            <w:proofErr w:type="gramStart"/>
            <w:r w:rsidRPr="002052D8">
              <w:t>emissions;</w:t>
            </w:r>
            <w:proofErr w:type="gramEnd"/>
          </w:p>
          <w:p w14:paraId="1FFD4C34" w14:textId="77777777" w:rsidR="008A35D6" w:rsidRPr="002052D8" w:rsidRDefault="008A35D6" w:rsidP="004537ED">
            <w:pPr>
              <w:pStyle w:val="Tabletext0"/>
            </w:pPr>
            <w:r w:rsidRPr="002052D8">
              <w:rPr>
                <w:i/>
              </w:rPr>
              <w:t>e)</w:t>
            </w:r>
            <w:r w:rsidRPr="002052D8">
              <w:tab/>
              <w:t xml:space="preserve">that wideband operation may be achieved by contiguous or non-contiguous channel aggregation for multi-carrier </w:t>
            </w:r>
            <w:proofErr w:type="gramStart"/>
            <w:r w:rsidRPr="002052D8">
              <w:t>emissions;</w:t>
            </w:r>
            <w:proofErr w:type="gramEnd"/>
          </w:p>
          <w:p w14:paraId="53613A49" w14:textId="77777777" w:rsidR="008A35D6" w:rsidRPr="002052D8" w:rsidRDefault="008A35D6" w:rsidP="004537ED">
            <w:pPr>
              <w:pStyle w:val="Tabletext0"/>
              <w:rPr>
                <w:szCs w:val="24"/>
              </w:rPr>
            </w:pPr>
            <w:r w:rsidRPr="002052D8">
              <w:rPr>
                <w:i/>
              </w:rPr>
              <w:t>f)</w:t>
            </w:r>
            <w:r w:rsidRPr="002052D8">
              <w:tab/>
              <w:t>that the use of existing frequency and area allotments in the frequency bands allocated to the aeronautical mobile (OR) service between 3</w:t>
            </w:r>
            <w:r w:rsidRPr="002052D8">
              <w:rPr>
                <w:szCs w:val="16"/>
              </w:rPr>
              <w:t> </w:t>
            </w:r>
            <w:r w:rsidRPr="002052D8">
              <w:t>025 kHz and 18</w:t>
            </w:r>
            <w:r w:rsidRPr="002052D8">
              <w:rPr>
                <w:szCs w:val="16"/>
              </w:rPr>
              <w:t> </w:t>
            </w:r>
            <w:r w:rsidRPr="002052D8">
              <w:t>030 kHz is governed by the provisions of Appendix </w:t>
            </w:r>
            <w:r w:rsidRPr="002052D8">
              <w:rPr>
                <w:rStyle w:val="Appref"/>
                <w:b/>
                <w:bCs/>
                <w:szCs w:val="16"/>
              </w:rPr>
              <w:t>26</w:t>
            </w:r>
            <w:r w:rsidRPr="002052D8">
              <w:t>,</w:t>
            </w:r>
          </w:p>
          <w:p w14:paraId="5405E2BA" w14:textId="77777777" w:rsidR="008A35D6" w:rsidRPr="00E71142" w:rsidRDefault="008A35D6" w:rsidP="004537ED">
            <w:pPr>
              <w:pStyle w:val="Tabletext0"/>
              <w:ind w:left="284" w:hanging="284"/>
              <w:rPr>
                <w:i/>
                <w:iCs/>
                <w:szCs w:val="16"/>
              </w:rPr>
            </w:pPr>
            <w:r>
              <w:rPr>
                <w:i/>
                <w:iCs/>
                <w:szCs w:val="16"/>
              </w:rPr>
              <w:tab/>
            </w:r>
            <w:r w:rsidRPr="00E71142">
              <w:rPr>
                <w:i/>
                <w:iCs/>
                <w:szCs w:val="16"/>
              </w:rPr>
              <w:t xml:space="preserve">resolves to invite the ITU Radiocommunication Sector to complete in time for the 2027 world radiocommunication </w:t>
            </w:r>
            <w:proofErr w:type="gramStart"/>
            <w:r w:rsidRPr="00E71142">
              <w:rPr>
                <w:i/>
                <w:iCs/>
                <w:szCs w:val="16"/>
              </w:rPr>
              <w:t>conference</w:t>
            </w:r>
            <w:proofErr w:type="gramEnd"/>
            <w:r w:rsidRPr="00E71142">
              <w:rPr>
                <w:i/>
                <w:iCs/>
                <w:szCs w:val="16"/>
              </w:rPr>
              <w:t xml:space="preserve"> </w:t>
            </w:r>
          </w:p>
          <w:p w14:paraId="00D7DC1B" w14:textId="77777777" w:rsidR="008A35D6" w:rsidRPr="002052D8" w:rsidRDefault="008A35D6" w:rsidP="004537ED">
            <w:pPr>
              <w:pStyle w:val="Tabletext0"/>
            </w:pPr>
            <w:r w:rsidRPr="002052D8">
              <w:t>1</w:t>
            </w:r>
            <w:r w:rsidRPr="002052D8">
              <w:tab/>
            </w:r>
            <w:proofErr w:type="gramStart"/>
            <w:r w:rsidRPr="002052D8">
              <w:t>studies</w:t>
            </w:r>
            <w:proofErr w:type="gramEnd"/>
            <w:r w:rsidRPr="002052D8">
              <w:t xml:space="preserve"> on the introduction of new technologies that enhance performance, including, but not limited to, new classes of emission, wideband systems (see </w:t>
            </w:r>
            <w:r w:rsidRPr="002052D8">
              <w:rPr>
                <w:i/>
                <w:iCs/>
              </w:rPr>
              <w:t>recognizing c)</w:t>
            </w:r>
            <w:r w:rsidRPr="002052D8">
              <w:t xml:space="preserve">, </w:t>
            </w:r>
            <w:r w:rsidRPr="002052D8">
              <w:rPr>
                <w:i/>
                <w:iCs/>
              </w:rPr>
              <w:t>d)</w:t>
            </w:r>
            <w:r w:rsidRPr="002052D8">
              <w:t xml:space="preserve"> and </w:t>
            </w:r>
            <w:r w:rsidRPr="002052D8">
              <w:rPr>
                <w:i/>
                <w:iCs/>
              </w:rPr>
              <w:t>e)</w:t>
            </w:r>
            <w:r w:rsidRPr="002052D8">
              <w:t>), etc., to the aeronautical mobile (OR) service systems in the frequency ranges considered in Appendix </w:t>
            </w:r>
            <w:r w:rsidRPr="002052D8">
              <w:rPr>
                <w:rStyle w:val="Appref"/>
                <w:b/>
                <w:bCs/>
                <w:szCs w:val="16"/>
              </w:rPr>
              <w:t>26</w:t>
            </w:r>
            <w:r w:rsidRPr="002052D8">
              <w:t>;</w:t>
            </w:r>
          </w:p>
          <w:p w14:paraId="7423A5D0" w14:textId="77777777" w:rsidR="008A35D6" w:rsidRPr="002052D8" w:rsidRDefault="008A35D6" w:rsidP="004537ED">
            <w:pPr>
              <w:pStyle w:val="Tabletext0"/>
              <w:rPr>
                <w:szCs w:val="16"/>
              </w:rPr>
            </w:pPr>
            <w:r w:rsidRPr="002052D8">
              <w:t>2</w:t>
            </w:r>
            <w:r w:rsidRPr="002052D8">
              <w:tab/>
              <w:t xml:space="preserve">in order to undertake </w:t>
            </w:r>
            <w:r w:rsidRPr="002052D8">
              <w:rPr>
                <w:i/>
              </w:rPr>
              <w:t xml:space="preserve">resolves to invite ITU Radiocommunication Sector </w:t>
            </w:r>
            <w:r w:rsidRPr="002052D8">
              <w:rPr>
                <w:i/>
                <w:iCs/>
                <w:szCs w:val="16"/>
              </w:rPr>
              <w:t>to complete in time for the 2027 world radiocommunication conference</w:t>
            </w:r>
            <w:r w:rsidRPr="002052D8">
              <w:rPr>
                <w:i/>
              </w:rPr>
              <w:t> </w:t>
            </w:r>
            <w:r w:rsidRPr="002052D8">
              <w:rPr>
                <w:iCs/>
              </w:rPr>
              <w:t>1</w:t>
            </w:r>
            <w:r w:rsidRPr="002052D8">
              <w:t xml:space="preserve">, the definition of the relevant technical and operational characteristics and conduct sharing and compatibility studies with existing aeronautical mobile (OR) service systems and with other incumbent services that are allocated on a primary basis in the same or adjacent frequency </w:t>
            </w:r>
            <w:proofErr w:type="gramStart"/>
            <w:r w:rsidRPr="002052D8">
              <w:t>bands;</w:t>
            </w:r>
            <w:proofErr w:type="gramEnd"/>
          </w:p>
          <w:p w14:paraId="169D0AA3" w14:textId="77777777" w:rsidR="008A35D6" w:rsidRPr="002052D8" w:rsidRDefault="008A35D6" w:rsidP="004537ED">
            <w:pPr>
              <w:pStyle w:val="Tabletext0"/>
            </w:pPr>
            <w:r w:rsidRPr="002052D8">
              <w:rPr>
                <w:szCs w:val="16"/>
              </w:rPr>
              <w:t>3</w:t>
            </w:r>
            <w:r w:rsidRPr="002052D8">
              <w:rPr>
                <w:szCs w:val="16"/>
              </w:rPr>
              <w:tab/>
              <w:t>based on ITU Radiocommunication Sector (ITU</w:t>
            </w:r>
            <w:r w:rsidRPr="002052D8">
              <w:rPr>
                <w:szCs w:val="16"/>
              </w:rPr>
              <w:noBreakHyphen/>
              <w:t>R) studies, the identification of any potential modifications to Appendix </w:t>
            </w:r>
            <w:r w:rsidRPr="002052D8">
              <w:rPr>
                <w:rStyle w:val="Appref"/>
                <w:b/>
                <w:bCs/>
                <w:szCs w:val="16"/>
              </w:rPr>
              <w:t>26</w:t>
            </w:r>
            <w:r w:rsidRPr="002052D8">
              <w:rPr>
                <w:szCs w:val="16"/>
              </w:rPr>
              <w:t xml:space="preserve">, without modifying the existing area allotments in </w:t>
            </w:r>
            <w:r w:rsidRPr="002052D8">
              <w:rPr>
                <w:i/>
                <w:iCs/>
                <w:szCs w:val="16"/>
              </w:rPr>
              <w:t>recognizing f)</w:t>
            </w:r>
            <w:r w:rsidRPr="002052D8">
              <w:t xml:space="preserve">, and </w:t>
            </w:r>
            <w:r w:rsidRPr="002052D8">
              <w:rPr>
                <w:szCs w:val="16"/>
              </w:rPr>
              <w:t>while</w:t>
            </w:r>
            <w:r w:rsidRPr="002052D8">
              <w:rPr>
                <w:b/>
                <w:bCs/>
                <w:szCs w:val="16"/>
              </w:rPr>
              <w:t xml:space="preserve"> </w:t>
            </w:r>
            <w:proofErr w:type="gramStart"/>
            <w:r w:rsidRPr="002052D8">
              <w:t>taking into account</w:t>
            </w:r>
            <w:proofErr w:type="gramEnd"/>
            <w:r w:rsidRPr="002052D8">
              <w:t xml:space="preserve"> that the current use of the narrowband systems shall remain unchanged and shall not be impacted nor precluded by the revision of Appendix </w:t>
            </w:r>
            <w:r w:rsidRPr="00E71142">
              <w:rPr>
                <w:rStyle w:val="Artref"/>
                <w:b/>
                <w:szCs w:val="16"/>
              </w:rPr>
              <w:t>26</w:t>
            </w:r>
            <w:r w:rsidRPr="002052D8">
              <w:t>,</w:t>
            </w:r>
          </w:p>
          <w:p w14:paraId="21ADC7CA" w14:textId="77777777" w:rsidR="008A35D6" w:rsidRPr="002052D8" w:rsidRDefault="008A35D6" w:rsidP="004537ED">
            <w:pPr>
              <w:pStyle w:val="Tabletext0"/>
            </w:pPr>
            <w:r w:rsidRPr="002052D8">
              <w:t>…</w:t>
            </w:r>
          </w:p>
          <w:p w14:paraId="22D6492E" w14:textId="77777777" w:rsidR="008A35D6" w:rsidRPr="00E71142" w:rsidRDefault="008A35D6" w:rsidP="004537ED">
            <w:pPr>
              <w:pStyle w:val="Tabletext0"/>
              <w:rPr>
                <w:i/>
                <w:iCs/>
                <w:szCs w:val="16"/>
              </w:rPr>
            </w:pPr>
            <w:r>
              <w:rPr>
                <w:szCs w:val="16"/>
              </w:rPr>
              <w:tab/>
            </w:r>
            <w:r w:rsidRPr="00E71142">
              <w:rPr>
                <w:i/>
                <w:iCs/>
                <w:szCs w:val="16"/>
              </w:rPr>
              <w:t xml:space="preserve">invites the 2027 world radiocommunication </w:t>
            </w:r>
            <w:proofErr w:type="gramStart"/>
            <w:r w:rsidRPr="00E71142">
              <w:rPr>
                <w:i/>
                <w:iCs/>
                <w:szCs w:val="16"/>
              </w:rPr>
              <w:t>conference</w:t>
            </w:r>
            <w:proofErr w:type="gramEnd"/>
          </w:p>
          <w:p w14:paraId="11C2376A" w14:textId="77777777" w:rsidR="008A35D6" w:rsidRPr="002052D8" w:rsidRDefault="008A35D6" w:rsidP="004537ED">
            <w:pPr>
              <w:pStyle w:val="Tabletext0"/>
            </w:pPr>
            <w:r w:rsidRPr="002052D8">
              <w:rPr>
                <w:szCs w:val="16"/>
              </w:rPr>
              <w:t>to consider necessary changes, as appropriate, to Appendix </w:t>
            </w:r>
            <w:r w:rsidRPr="002052D8">
              <w:rPr>
                <w:rStyle w:val="Appref"/>
                <w:b/>
                <w:bCs/>
                <w:szCs w:val="16"/>
              </w:rPr>
              <w:t>26</w:t>
            </w:r>
            <w:r w:rsidRPr="002052D8">
              <w:rPr>
                <w:szCs w:val="16"/>
              </w:rPr>
              <w:t xml:space="preserve">, </w:t>
            </w:r>
            <w:proofErr w:type="gramStart"/>
            <w:r w:rsidRPr="002052D8">
              <w:rPr>
                <w:szCs w:val="16"/>
              </w:rPr>
              <w:t>on the basis of</w:t>
            </w:r>
            <w:proofErr w:type="gramEnd"/>
            <w:r w:rsidRPr="002052D8">
              <w:rPr>
                <w:szCs w:val="16"/>
              </w:rPr>
              <w:t xml:space="preserve"> the studies conducted under </w:t>
            </w:r>
            <w:r w:rsidRPr="002052D8">
              <w:rPr>
                <w:i/>
                <w:iCs/>
                <w:szCs w:val="16"/>
              </w:rPr>
              <w:t>resolves</w:t>
            </w:r>
            <w:r w:rsidRPr="002052D8">
              <w:rPr>
                <w:szCs w:val="16"/>
              </w:rPr>
              <w:t xml:space="preserve"> </w:t>
            </w:r>
            <w:r w:rsidRPr="002052D8">
              <w:rPr>
                <w:i/>
                <w:szCs w:val="16"/>
              </w:rPr>
              <w:t xml:space="preserve">to invite the ITU Radiocommunication Sector </w:t>
            </w:r>
            <w:r w:rsidRPr="002052D8">
              <w:rPr>
                <w:i/>
                <w:iCs/>
                <w:szCs w:val="16"/>
              </w:rPr>
              <w:t>to complete in time for the 2027 world radiocommunication conference</w:t>
            </w:r>
            <w:r w:rsidRPr="002052D8">
              <w:rPr>
                <w:szCs w:val="16"/>
              </w:rPr>
              <w:t xml:space="preserve"> above.</w:t>
            </w:r>
          </w:p>
        </w:tc>
        <w:tc>
          <w:tcPr>
            <w:tcW w:w="1451" w:type="dxa"/>
          </w:tcPr>
          <w:p w14:paraId="62D49ED8" w14:textId="77777777" w:rsidR="008A35D6" w:rsidRPr="00452158" w:rsidRDefault="008A35D6" w:rsidP="004537ED">
            <w:pPr>
              <w:spacing w:before="40" w:after="40"/>
              <w:jc w:val="center"/>
              <w:rPr>
                <w:b/>
                <w:bCs/>
                <w:sz w:val="20"/>
              </w:rPr>
            </w:pPr>
          </w:p>
          <w:p w14:paraId="11DEAD4C" w14:textId="77777777" w:rsidR="008A35D6" w:rsidRPr="004D1500" w:rsidRDefault="008A35D6" w:rsidP="004537ED">
            <w:pPr>
              <w:spacing w:before="40" w:after="40"/>
              <w:jc w:val="center"/>
              <w:rPr>
                <w:b/>
                <w:bCs/>
                <w:sz w:val="20"/>
              </w:rPr>
            </w:pPr>
            <w:r w:rsidRPr="004D1500">
              <w:rPr>
                <w:b/>
                <w:bCs/>
                <w:sz w:val="20"/>
              </w:rPr>
              <w:t>WP 3L</w:t>
            </w:r>
          </w:p>
          <w:p w14:paraId="26AAF482" w14:textId="77777777" w:rsidR="008A35D6" w:rsidRPr="004D1500" w:rsidRDefault="008A35D6" w:rsidP="004537ED">
            <w:pPr>
              <w:spacing w:before="40" w:after="40"/>
              <w:jc w:val="center"/>
              <w:rPr>
                <w:b/>
                <w:bCs/>
                <w:sz w:val="20"/>
              </w:rPr>
            </w:pPr>
            <w:r w:rsidRPr="004D1500">
              <w:rPr>
                <w:b/>
                <w:bCs/>
                <w:sz w:val="20"/>
              </w:rPr>
              <w:t>WP 5C</w:t>
            </w:r>
          </w:p>
          <w:p w14:paraId="0772E60A" w14:textId="77777777" w:rsidR="008A35D6" w:rsidRPr="004D1500" w:rsidRDefault="008A35D6" w:rsidP="004537ED">
            <w:pPr>
              <w:spacing w:before="40" w:after="40"/>
              <w:jc w:val="center"/>
              <w:rPr>
                <w:b/>
                <w:bCs/>
                <w:sz w:val="20"/>
              </w:rPr>
            </w:pPr>
            <w:r w:rsidRPr="004D1500">
              <w:rPr>
                <w:b/>
                <w:bCs/>
                <w:sz w:val="20"/>
              </w:rPr>
              <w:t>WP 6A</w:t>
            </w:r>
          </w:p>
          <w:p w14:paraId="5DEFB3B2" w14:textId="77777777" w:rsidR="008A35D6" w:rsidRPr="002052D8" w:rsidRDefault="008A35D6" w:rsidP="004537ED">
            <w:pPr>
              <w:spacing w:before="40" w:after="40"/>
              <w:jc w:val="center"/>
              <w:rPr>
                <w:b/>
                <w:bCs/>
              </w:rPr>
            </w:pPr>
            <w:r w:rsidRPr="004D1500">
              <w:rPr>
                <w:b/>
                <w:bCs/>
                <w:sz w:val="20"/>
              </w:rPr>
              <w:t>WP 7A</w:t>
            </w:r>
          </w:p>
        </w:tc>
      </w:tr>
    </w:tbl>
    <w:p w14:paraId="1F187866" w14:textId="3E22BC0F" w:rsidR="008C1DA7" w:rsidRDefault="008C1DA7" w:rsidP="00A16137">
      <w:pPr>
        <w:tabs>
          <w:tab w:val="clear" w:pos="1134"/>
          <w:tab w:val="clear" w:pos="1871"/>
          <w:tab w:val="clear" w:pos="2268"/>
        </w:tabs>
        <w:overflowPunct/>
        <w:autoSpaceDE/>
        <w:autoSpaceDN/>
        <w:adjustRightInd/>
        <w:spacing w:before="0" w:after="160" w:line="259" w:lineRule="auto"/>
        <w:textAlignment w:val="auto"/>
      </w:pPr>
    </w:p>
    <w:p w14:paraId="55955A0C" w14:textId="77777777" w:rsidR="008C1DA7" w:rsidRDefault="008C1DA7">
      <w:pPr>
        <w:tabs>
          <w:tab w:val="clear" w:pos="1134"/>
          <w:tab w:val="clear" w:pos="1871"/>
          <w:tab w:val="clear" w:pos="2268"/>
        </w:tabs>
        <w:overflowPunct/>
        <w:autoSpaceDE/>
        <w:autoSpaceDN/>
        <w:adjustRightInd/>
        <w:spacing w:before="0" w:after="160" w:line="259" w:lineRule="auto"/>
        <w:textAlignment w:val="auto"/>
      </w:pPr>
      <w:r>
        <w:br w:type="page"/>
      </w:r>
    </w:p>
    <w:p w14:paraId="53C7FC2C" w14:textId="77777777" w:rsidR="008C1DA7" w:rsidRDefault="008C1DA7" w:rsidP="008C1DA7">
      <w:pPr>
        <w:jc w:val="center"/>
        <w:rPr>
          <w:b/>
          <w:bCs/>
          <w:sz w:val="32"/>
          <w:szCs w:val="32"/>
          <w:lang w:eastAsia="zh-CN"/>
        </w:rPr>
        <w:sectPr w:rsidR="008C1DA7" w:rsidSect="002225C0">
          <w:pgSz w:w="15840" w:h="12240" w:orient="landscape"/>
          <w:pgMar w:top="720" w:right="720" w:bottom="720" w:left="720" w:header="720" w:footer="720" w:gutter="0"/>
          <w:cols w:space="720"/>
          <w:docGrid w:linePitch="360"/>
        </w:sectPr>
      </w:pPr>
    </w:p>
    <w:p w14:paraId="3792A29F" w14:textId="670A7774" w:rsidR="006C2A4D" w:rsidRPr="00B6408A" w:rsidRDefault="008D3103" w:rsidP="004A54B1">
      <w:pPr>
        <w:jc w:val="center"/>
        <w:rPr>
          <w:b/>
          <w:bCs/>
          <w:sz w:val="32"/>
          <w:szCs w:val="32"/>
          <w:lang w:eastAsia="zh-CN"/>
        </w:rPr>
      </w:pPr>
      <w:r w:rsidRPr="00B6408A">
        <w:rPr>
          <w:b/>
          <w:bCs/>
          <w:sz w:val="32"/>
          <w:szCs w:val="32"/>
          <w:lang w:eastAsia="zh-CN"/>
        </w:rPr>
        <w:lastRenderedPageBreak/>
        <w:t xml:space="preserve">Annex </w:t>
      </w:r>
      <w:r w:rsidR="003F2E15">
        <w:rPr>
          <w:b/>
          <w:bCs/>
          <w:sz w:val="32"/>
          <w:szCs w:val="32"/>
          <w:lang w:eastAsia="zh-CN"/>
        </w:rPr>
        <w:t>1</w:t>
      </w:r>
    </w:p>
    <w:p w14:paraId="3FA636F6" w14:textId="03AD9BA5" w:rsidR="00D1586B" w:rsidRPr="004A54B1" w:rsidRDefault="00D1586B" w:rsidP="00D1586B">
      <w:pPr>
        <w:jc w:val="center"/>
        <w:rPr>
          <w:b/>
          <w:bCs/>
        </w:rPr>
      </w:pPr>
      <w:r w:rsidRPr="004A54B1">
        <w:rPr>
          <w:b/>
          <w:bCs/>
          <w:lang w:eastAsia="zh-CN"/>
        </w:rPr>
        <w:t xml:space="preserve">Detailed </w:t>
      </w:r>
      <w:r w:rsidRPr="004A54B1">
        <w:rPr>
          <w:b/>
          <w:bCs/>
          <w:lang w:eastAsia="ja-JP"/>
        </w:rPr>
        <w:t>workplan</w:t>
      </w:r>
      <w:r w:rsidRPr="004A54B1">
        <w:rPr>
          <w:b/>
          <w:bCs/>
          <w:lang w:eastAsia="zh-CN"/>
        </w:rPr>
        <w:t xml:space="preserve"> for WRC-2</w:t>
      </w:r>
      <w:r>
        <w:rPr>
          <w:b/>
          <w:bCs/>
          <w:lang w:eastAsia="zh-CN"/>
        </w:rPr>
        <w:t>7</w:t>
      </w:r>
      <w:r w:rsidRPr="004A54B1">
        <w:rPr>
          <w:b/>
          <w:bCs/>
          <w:lang w:eastAsia="zh-CN"/>
        </w:rPr>
        <w:t xml:space="preserve"> agenda item 1.</w:t>
      </w:r>
      <w:r>
        <w:rPr>
          <w:b/>
          <w:bCs/>
          <w:lang w:eastAsia="zh-CN"/>
        </w:rPr>
        <w:t>9</w:t>
      </w:r>
    </w:p>
    <w:p w14:paraId="66975055" w14:textId="77777777" w:rsidR="00D1586B" w:rsidRPr="00C810B9" w:rsidRDefault="00D1586B" w:rsidP="00D1586B">
      <w:pPr>
        <w:spacing w:before="240"/>
        <w:rPr>
          <w:color w:val="000000" w:themeColor="text1"/>
          <w:lang w:val="fr-FR" w:eastAsia="zh-CN"/>
        </w:rPr>
      </w:pPr>
      <w:proofErr w:type="gramStart"/>
      <w:r w:rsidRPr="00C810B9">
        <w:rPr>
          <w:color w:val="000000" w:themeColor="text1"/>
          <w:lang w:val="fr-FR" w:eastAsia="zh-CN"/>
        </w:rPr>
        <w:t>Source:</w:t>
      </w:r>
      <w:proofErr w:type="gramEnd"/>
      <w:r w:rsidRPr="00C810B9">
        <w:rPr>
          <w:color w:val="000000" w:themeColor="text1"/>
          <w:lang w:val="fr-FR" w:eastAsia="zh-CN"/>
        </w:rPr>
        <w:tab/>
      </w:r>
    </w:p>
    <w:p w14:paraId="55F1CC55" w14:textId="77777777" w:rsidR="00D1586B" w:rsidRPr="00C810B9" w:rsidRDefault="00D1586B" w:rsidP="00D1586B">
      <w:pPr>
        <w:rPr>
          <w:rFonts w:eastAsia="MS Mincho"/>
        </w:rPr>
      </w:pPr>
    </w:p>
    <w:tbl>
      <w:tblPr>
        <w:tblW w:w="95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12"/>
        <w:gridCol w:w="7413"/>
      </w:tblGrid>
      <w:tr w:rsidR="00D1586B" w:rsidRPr="00C810B9" w14:paraId="4F7282FB" w14:textId="77777777" w:rsidTr="004537ED">
        <w:trPr>
          <w:jc w:val="center"/>
        </w:trPr>
        <w:tc>
          <w:tcPr>
            <w:tcW w:w="2112" w:type="dxa"/>
            <w:tcBorders>
              <w:top w:val="single" w:sz="4" w:space="0" w:color="auto"/>
              <w:left w:val="single" w:sz="4" w:space="0" w:color="auto"/>
              <w:bottom w:val="single" w:sz="4" w:space="0" w:color="auto"/>
              <w:right w:val="single" w:sz="4" w:space="0" w:color="auto"/>
            </w:tcBorders>
            <w:hideMark/>
          </w:tcPr>
          <w:p w14:paraId="3838B198" w14:textId="77777777" w:rsidR="00D1586B" w:rsidRPr="00C810B9" w:rsidRDefault="00D1586B" w:rsidP="004537ED">
            <w:pPr>
              <w:pStyle w:val="Tabletext0"/>
              <w:rPr>
                <w:b/>
              </w:rPr>
            </w:pPr>
            <w:r w:rsidRPr="00C810B9">
              <w:rPr>
                <w:b/>
              </w:rPr>
              <w:t>Title</w:t>
            </w:r>
          </w:p>
        </w:tc>
        <w:tc>
          <w:tcPr>
            <w:tcW w:w="7413" w:type="dxa"/>
            <w:tcBorders>
              <w:top w:val="single" w:sz="4" w:space="0" w:color="auto"/>
              <w:left w:val="single" w:sz="4" w:space="0" w:color="auto"/>
              <w:bottom w:val="single" w:sz="4" w:space="0" w:color="auto"/>
              <w:right w:val="single" w:sz="4" w:space="0" w:color="auto"/>
            </w:tcBorders>
            <w:hideMark/>
          </w:tcPr>
          <w:p w14:paraId="7201F074" w14:textId="5519D1A1" w:rsidR="00D1586B" w:rsidRPr="00C810B9" w:rsidRDefault="00D1586B" w:rsidP="004537ED">
            <w:pPr>
              <w:pStyle w:val="Tabletext0"/>
              <w:rPr>
                <w:rFonts w:eastAsia="SimSun"/>
                <w:lang w:eastAsia="ja-JP"/>
              </w:rPr>
            </w:pPr>
            <w:r w:rsidRPr="00C810B9">
              <w:rPr>
                <w:b/>
              </w:rPr>
              <w:t>WRC-2</w:t>
            </w:r>
            <w:r>
              <w:rPr>
                <w:b/>
              </w:rPr>
              <w:t>7</w:t>
            </w:r>
            <w:r w:rsidRPr="00C810B9">
              <w:rPr>
                <w:b/>
              </w:rPr>
              <w:t xml:space="preserve"> agenda item 1.</w:t>
            </w:r>
            <w:r>
              <w:rPr>
                <w:b/>
              </w:rPr>
              <w:t>9</w:t>
            </w:r>
            <w:r w:rsidRPr="00C810B9">
              <w:rPr>
                <w:b/>
              </w:rPr>
              <w:t>:</w:t>
            </w:r>
            <w:r w:rsidRPr="00C810B9">
              <w:t xml:space="preserve"> </w:t>
            </w:r>
            <w:r w:rsidRPr="002052D8">
              <w:t>to consider appropriate regulatory actions to update Appendix </w:t>
            </w:r>
            <w:r w:rsidRPr="002052D8">
              <w:rPr>
                <w:b/>
                <w:bCs/>
              </w:rPr>
              <w:t>26</w:t>
            </w:r>
            <w:r w:rsidRPr="002052D8">
              <w:t xml:space="preserve"> to the Radio Regulations in support of aeronautical mobile (OR) high frequency modernization, in accordance with Resolution </w:t>
            </w:r>
            <w:r w:rsidRPr="002052D8">
              <w:rPr>
                <w:b/>
                <w:bCs/>
              </w:rPr>
              <w:t>COM6/2</w:t>
            </w:r>
            <w:r w:rsidRPr="002052D8">
              <w:t xml:space="preserve"> (</w:t>
            </w:r>
            <w:r w:rsidRPr="002052D8">
              <w:rPr>
                <w:b/>
              </w:rPr>
              <w:t>WRC</w:t>
            </w:r>
            <w:r w:rsidRPr="002052D8">
              <w:rPr>
                <w:b/>
              </w:rPr>
              <w:noBreakHyphen/>
              <w:t>23)</w:t>
            </w:r>
            <w:r w:rsidRPr="002052D8">
              <w:rPr>
                <w:rFonts w:eastAsiaTheme="minorEastAsia"/>
              </w:rPr>
              <w:t>;</w:t>
            </w:r>
          </w:p>
        </w:tc>
      </w:tr>
      <w:tr w:rsidR="00D1586B" w:rsidRPr="00C810B9" w14:paraId="5CB771AE" w14:textId="77777777" w:rsidTr="004537ED">
        <w:trPr>
          <w:jc w:val="center"/>
        </w:trPr>
        <w:tc>
          <w:tcPr>
            <w:tcW w:w="2112" w:type="dxa"/>
            <w:tcBorders>
              <w:top w:val="single" w:sz="4" w:space="0" w:color="auto"/>
              <w:left w:val="single" w:sz="4" w:space="0" w:color="auto"/>
              <w:bottom w:val="single" w:sz="4" w:space="0" w:color="auto"/>
              <w:right w:val="single" w:sz="4" w:space="0" w:color="auto"/>
            </w:tcBorders>
            <w:hideMark/>
          </w:tcPr>
          <w:p w14:paraId="7717C64D" w14:textId="77777777" w:rsidR="00D1586B" w:rsidRPr="00C810B9" w:rsidRDefault="00D1586B" w:rsidP="004537ED">
            <w:pPr>
              <w:pStyle w:val="Tabletext0"/>
              <w:rPr>
                <w:b/>
              </w:rPr>
            </w:pPr>
            <w:r w:rsidRPr="00C810B9">
              <w:rPr>
                <w:b/>
              </w:rPr>
              <w:t>Identifiers</w:t>
            </w:r>
          </w:p>
        </w:tc>
        <w:tc>
          <w:tcPr>
            <w:tcW w:w="7413" w:type="dxa"/>
            <w:tcBorders>
              <w:top w:val="single" w:sz="4" w:space="0" w:color="auto"/>
              <w:left w:val="single" w:sz="4" w:space="0" w:color="auto"/>
              <w:bottom w:val="single" w:sz="4" w:space="0" w:color="auto"/>
              <w:right w:val="single" w:sz="4" w:space="0" w:color="auto"/>
            </w:tcBorders>
            <w:hideMark/>
          </w:tcPr>
          <w:p w14:paraId="661F601F" w14:textId="77777777" w:rsidR="00D1586B" w:rsidRPr="00C810B9" w:rsidRDefault="00D1586B" w:rsidP="004537ED">
            <w:pPr>
              <w:pStyle w:val="Tabletext0"/>
              <w:rPr>
                <w:lang w:eastAsia="ja-JP"/>
              </w:rPr>
            </w:pPr>
            <w:r w:rsidRPr="00C810B9">
              <w:rPr>
                <w:lang w:eastAsia="ja-JP"/>
              </w:rPr>
              <w:t>Draft CPM Text</w:t>
            </w:r>
          </w:p>
        </w:tc>
      </w:tr>
      <w:tr w:rsidR="00D1586B" w:rsidRPr="00C810B9" w14:paraId="655D0C6F" w14:textId="77777777" w:rsidTr="004537ED">
        <w:trPr>
          <w:jc w:val="center"/>
        </w:trPr>
        <w:tc>
          <w:tcPr>
            <w:tcW w:w="2112" w:type="dxa"/>
            <w:tcBorders>
              <w:top w:val="single" w:sz="4" w:space="0" w:color="auto"/>
              <w:left w:val="single" w:sz="4" w:space="0" w:color="auto"/>
              <w:bottom w:val="single" w:sz="4" w:space="0" w:color="auto"/>
              <w:right w:val="single" w:sz="4" w:space="0" w:color="auto"/>
            </w:tcBorders>
            <w:hideMark/>
          </w:tcPr>
          <w:p w14:paraId="04911A0C" w14:textId="77777777" w:rsidR="00D1586B" w:rsidRPr="00C810B9" w:rsidRDefault="00D1586B" w:rsidP="004537ED">
            <w:pPr>
              <w:pStyle w:val="Tabletext0"/>
              <w:rPr>
                <w:b/>
              </w:rPr>
            </w:pPr>
            <w:r w:rsidRPr="00C810B9">
              <w:rPr>
                <w:b/>
              </w:rPr>
              <w:t>Document type</w:t>
            </w:r>
          </w:p>
        </w:tc>
        <w:tc>
          <w:tcPr>
            <w:tcW w:w="7413" w:type="dxa"/>
            <w:tcBorders>
              <w:top w:val="single" w:sz="4" w:space="0" w:color="auto"/>
              <w:left w:val="single" w:sz="4" w:space="0" w:color="auto"/>
              <w:bottom w:val="single" w:sz="4" w:space="0" w:color="auto"/>
              <w:right w:val="single" w:sz="4" w:space="0" w:color="auto"/>
            </w:tcBorders>
            <w:hideMark/>
          </w:tcPr>
          <w:p w14:paraId="4DA0FF2C" w14:textId="77777777" w:rsidR="00D1586B" w:rsidRPr="00C810B9" w:rsidRDefault="00D1586B" w:rsidP="004537ED">
            <w:pPr>
              <w:pStyle w:val="Tabletext0"/>
              <w:rPr>
                <w:lang w:eastAsia="ja-JP"/>
              </w:rPr>
            </w:pPr>
            <w:r w:rsidRPr="00C810B9">
              <w:rPr>
                <w:lang w:eastAsia="ja-JP"/>
              </w:rPr>
              <w:t>Draft CPM text</w:t>
            </w:r>
          </w:p>
          <w:p w14:paraId="346A1965" w14:textId="77777777" w:rsidR="00D1586B" w:rsidRPr="00C810B9" w:rsidRDefault="00D1586B" w:rsidP="004537ED">
            <w:pPr>
              <w:pStyle w:val="Tabletext0"/>
              <w:rPr>
                <w:rFonts w:eastAsia="SimSun"/>
                <w:lang w:eastAsia="zh-CN"/>
              </w:rPr>
            </w:pPr>
            <w:r w:rsidRPr="00C810B9">
              <w:rPr>
                <w:lang w:eastAsia="ja-JP"/>
              </w:rPr>
              <w:t xml:space="preserve">Report(s), Recommendation(s) </w:t>
            </w:r>
            <w:r w:rsidRPr="00C810B9">
              <w:rPr>
                <w:lang w:val="en-US"/>
              </w:rPr>
              <w:t>and any other supporting documents, if necessary</w:t>
            </w:r>
          </w:p>
        </w:tc>
      </w:tr>
      <w:tr w:rsidR="00D1586B" w:rsidRPr="00C810B9" w14:paraId="79838577" w14:textId="77777777" w:rsidTr="004537ED">
        <w:trPr>
          <w:jc w:val="center"/>
        </w:trPr>
        <w:tc>
          <w:tcPr>
            <w:tcW w:w="2112" w:type="dxa"/>
            <w:tcBorders>
              <w:top w:val="single" w:sz="4" w:space="0" w:color="auto"/>
              <w:left w:val="single" w:sz="4" w:space="0" w:color="auto"/>
              <w:bottom w:val="single" w:sz="4" w:space="0" w:color="auto"/>
              <w:right w:val="single" w:sz="4" w:space="0" w:color="auto"/>
            </w:tcBorders>
            <w:hideMark/>
          </w:tcPr>
          <w:p w14:paraId="3DB2E8DF" w14:textId="77777777" w:rsidR="00D1586B" w:rsidRPr="00C810B9" w:rsidRDefault="00D1586B" w:rsidP="004537ED">
            <w:pPr>
              <w:pStyle w:val="Tabletext0"/>
              <w:rPr>
                <w:b/>
              </w:rPr>
            </w:pPr>
            <w:r w:rsidRPr="00C810B9">
              <w:rPr>
                <w:b/>
              </w:rPr>
              <w:t xml:space="preserve">WP </w:t>
            </w:r>
            <w:r>
              <w:rPr>
                <w:b/>
              </w:rPr>
              <w:t>5B</w:t>
            </w:r>
            <w:r w:rsidRPr="00C810B9">
              <w:rPr>
                <w:b/>
              </w:rPr>
              <w:t xml:space="preserve"> Lead Group</w:t>
            </w:r>
          </w:p>
        </w:tc>
        <w:tc>
          <w:tcPr>
            <w:tcW w:w="7413" w:type="dxa"/>
            <w:tcBorders>
              <w:top w:val="single" w:sz="4" w:space="0" w:color="auto"/>
              <w:left w:val="single" w:sz="4" w:space="0" w:color="auto"/>
              <w:bottom w:val="single" w:sz="4" w:space="0" w:color="auto"/>
              <w:right w:val="single" w:sz="4" w:space="0" w:color="auto"/>
            </w:tcBorders>
            <w:hideMark/>
          </w:tcPr>
          <w:p w14:paraId="139C9818" w14:textId="77777777" w:rsidR="00D1586B" w:rsidRPr="00C810B9" w:rsidRDefault="00D1586B" w:rsidP="004537ED">
            <w:pPr>
              <w:pStyle w:val="Tabletext0"/>
              <w:rPr>
                <w:lang w:eastAsia="zh-CN"/>
              </w:rPr>
            </w:pPr>
            <w:r w:rsidRPr="00C810B9">
              <w:rPr>
                <w:lang w:eastAsia="zh-CN"/>
              </w:rPr>
              <w:t>WRC-2</w:t>
            </w:r>
            <w:r>
              <w:rPr>
                <w:lang w:eastAsia="zh-CN"/>
              </w:rPr>
              <w:t>7</w:t>
            </w:r>
            <w:r w:rsidRPr="00C810B9">
              <w:rPr>
                <w:lang w:eastAsia="zh-CN"/>
              </w:rPr>
              <w:t xml:space="preserve"> Preparations</w:t>
            </w:r>
          </w:p>
        </w:tc>
      </w:tr>
      <w:tr w:rsidR="00D1586B" w:rsidRPr="003C08E2" w14:paraId="7A5013E4" w14:textId="77777777" w:rsidTr="004537ED">
        <w:trPr>
          <w:jc w:val="center"/>
        </w:trPr>
        <w:tc>
          <w:tcPr>
            <w:tcW w:w="2112" w:type="dxa"/>
            <w:tcBorders>
              <w:top w:val="single" w:sz="4" w:space="0" w:color="auto"/>
              <w:left w:val="single" w:sz="4" w:space="0" w:color="auto"/>
              <w:bottom w:val="single" w:sz="4" w:space="0" w:color="auto"/>
              <w:right w:val="single" w:sz="4" w:space="0" w:color="auto"/>
            </w:tcBorders>
            <w:hideMark/>
          </w:tcPr>
          <w:p w14:paraId="45A421A3" w14:textId="77777777" w:rsidR="00D1586B" w:rsidRPr="00C810B9" w:rsidRDefault="00D1586B" w:rsidP="004537ED">
            <w:pPr>
              <w:pStyle w:val="Tabletext0"/>
              <w:rPr>
                <w:b/>
              </w:rPr>
            </w:pPr>
            <w:r w:rsidRPr="00C810B9">
              <w:rPr>
                <w:b/>
              </w:rPr>
              <w:t>SWG Chair</w:t>
            </w:r>
          </w:p>
        </w:tc>
        <w:tc>
          <w:tcPr>
            <w:tcW w:w="7413" w:type="dxa"/>
            <w:tcBorders>
              <w:top w:val="single" w:sz="4" w:space="0" w:color="auto"/>
              <w:left w:val="single" w:sz="4" w:space="0" w:color="auto"/>
              <w:bottom w:val="single" w:sz="4" w:space="0" w:color="auto"/>
              <w:right w:val="single" w:sz="4" w:space="0" w:color="auto"/>
            </w:tcBorders>
            <w:hideMark/>
          </w:tcPr>
          <w:p w14:paraId="44AB4A59" w14:textId="77777777" w:rsidR="00D1586B" w:rsidRPr="00C810B9" w:rsidRDefault="00D1586B" w:rsidP="004537ED">
            <w:pPr>
              <w:pStyle w:val="Tabletext0"/>
              <w:rPr>
                <w:rFonts w:eastAsia="SimSun"/>
                <w:lang w:val="pt-BR" w:eastAsia="zh-CN"/>
              </w:rPr>
            </w:pPr>
            <w:r>
              <w:rPr>
                <w:rFonts w:eastAsia="SimSun"/>
                <w:lang w:val="pt-BR" w:eastAsia="zh-CN"/>
              </w:rPr>
              <w:t>TBD</w:t>
            </w:r>
          </w:p>
        </w:tc>
      </w:tr>
      <w:tr w:rsidR="00D1586B" w:rsidRPr="00C810B9" w14:paraId="1E120B12" w14:textId="77777777" w:rsidTr="004537ED">
        <w:trPr>
          <w:jc w:val="center"/>
        </w:trPr>
        <w:tc>
          <w:tcPr>
            <w:tcW w:w="2112" w:type="dxa"/>
            <w:tcBorders>
              <w:top w:val="single" w:sz="4" w:space="0" w:color="auto"/>
              <w:left w:val="single" w:sz="4" w:space="0" w:color="auto"/>
              <w:bottom w:val="single" w:sz="4" w:space="0" w:color="auto"/>
              <w:right w:val="single" w:sz="4" w:space="0" w:color="auto"/>
            </w:tcBorders>
            <w:hideMark/>
          </w:tcPr>
          <w:p w14:paraId="6D1810AE" w14:textId="77777777" w:rsidR="00D1586B" w:rsidRPr="00C810B9" w:rsidRDefault="00D1586B" w:rsidP="004537ED">
            <w:pPr>
              <w:pStyle w:val="Tabletext0"/>
              <w:rPr>
                <w:b/>
              </w:rPr>
            </w:pPr>
            <w:r w:rsidRPr="00C810B9">
              <w:rPr>
                <w:b/>
              </w:rPr>
              <w:t>DG Chair</w:t>
            </w:r>
          </w:p>
        </w:tc>
        <w:tc>
          <w:tcPr>
            <w:tcW w:w="7413" w:type="dxa"/>
            <w:tcBorders>
              <w:top w:val="single" w:sz="4" w:space="0" w:color="auto"/>
              <w:left w:val="single" w:sz="4" w:space="0" w:color="auto"/>
              <w:bottom w:val="single" w:sz="4" w:space="0" w:color="auto"/>
              <w:right w:val="single" w:sz="4" w:space="0" w:color="auto"/>
            </w:tcBorders>
            <w:hideMark/>
          </w:tcPr>
          <w:p w14:paraId="4F44D0FB" w14:textId="77777777" w:rsidR="00D1586B" w:rsidRPr="00C810B9" w:rsidRDefault="00D1586B" w:rsidP="004537ED">
            <w:pPr>
              <w:pStyle w:val="Tabletext0"/>
              <w:rPr>
                <w:rFonts w:eastAsia="SimSun"/>
                <w:lang w:eastAsia="zh-CN"/>
              </w:rPr>
            </w:pPr>
            <w:r w:rsidRPr="00C810B9">
              <w:rPr>
                <w:rFonts w:eastAsia="SimSun"/>
                <w:lang w:eastAsia="zh-CN"/>
              </w:rPr>
              <w:t>N/A</w:t>
            </w:r>
          </w:p>
        </w:tc>
      </w:tr>
      <w:tr w:rsidR="00D1586B" w:rsidRPr="00C810B9" w14:paraId="478CE286" w14:textId="77777777" w:rsidTr="004537ED">
        <w:trPr>
          <w:jc w:val="center"/>
        </w:trPr>
        <w:tc>
          <w:tcPr>
            <w:tcW w:w="2112" w:type="dxa"/>
            <w:tcBorders>
              <w:top w:val="single" w:sz="4" w:space="0" w:color="auto"/>
              <w:left w:val="single" w:sz="4" w:space="0" w:color="auto"/>
              <w:bottom w:val="single" w:sz="4" w:space="0" w:color="auto"/>
              <w:right w:val="single" w:sz="4" w:space="0" w:color="auto"/>
            </w:tcBorders>
            <w:hideMark/>
          </w:tcPr>
          <w:p w14:paraId="353F7BDE" w14:textId="77777777" w:rsidR="00D1586B" w:rsidRPr="00C810B9" w:rsidRDefault="00D1586B" w:rsidP="004537ED">
            <w:pPr>
              <w:pStyle w:val="Tabletext0"/>
              <w:rPr>
                <w:b/>
              </w:rPr>
            </w:pPr>
            <w:r w:rsidRPr="00C810B9">
              <w:rPr>
                <w:b/>
              </w:rPr>
              <w:t>Focus for scope and work</w:t>
            </w:r>
          </w:p>
        </w:tc>
        <w:tc>
          <w:tcPr>
            <w:tcW w:w="7413" w:type="dxa"/>
            <w:tcBorders>
              <w:top w:val="single" w:sz="4" w:space="0" w:color="auto"/>
              <w:left w:val="single" w:sz="4" w:space="0" w:color="auto"/>
              <w:bottom w:val="single" w:sz="4" w:space="0" w:color="auto"/>
              <w:right w:val="single" w:sz="4" w:space="0" w:color="auto"/>
            </w:tcBorders>
            <w:hideMark/>
          </w:tcPr>
          <w:p w14:paraId="5F7FD4AE" w14:textId="7952B6D7" w:rsidR="00D1586B" w:rsidRPr="00C810B9" w:rsidRDefault="00D1586B" w:rsidP="004537ED">
            <w:pPr>
              <w:pStyle w:val="Tabletext0"/>
              <w:rPr>
                <w:rFonts w:eastAsia="SimSun"/>
                <w:lang w:eastAsia="ja-JP"/>
              </w:rPr>
            </w:pPr>
            <w:r w:rsidRPr="00C810B9">
              <w:rPr>
                <w:lang w:eastAsia="ja-JP"/>
              </w:rPr>
              <w:t>To develop the draft CPM text for WRC-2</w:t>
            </w:r>
            <w:r>
              <w:rPr>
                <w:lang w:eastAsia="ja-JP"/>
              </w:rPr>
              <w:t>7</w:t>
            </w:r>
            <w:r w:rsidRPr="00C810B9">
              <w:rPr>
                <w:lang w:eastAsia="ja-JP"/>
              </w:rPr>
              <w:t xml:space="preserve"> agenda item 1.</w:t>
            </w:r>
            <w:r>
              <w:rPr>
                <w:lang w:eastAsia="ja-JP"/>
              </w:rPr>
              <w:t>9</w:t>
            </w:r>
            <w:r w:rsidRPr="00C810B9">
              <w:rPr>
                <w:lang w:eastAsia="ja-JP"/>
              </w:rPr>
              <w:t xml:space="preserve">, as well as associated studies, </w:t>
            </w:r>
            <w:r w:rsidRPr="00C810B9">
              <w:rPr>
                <w:rFonts w:eastAsia="SimSun"/>
                <w:lang w:eastAsia="ja-JP"/>
              </w:rPr>
              <w:t xml:space="preserve">in accordance with </w:t>
            </w:r>
            <w:r>
              <w:rPr>
                <w:rFonts w:eastAsia="SimSun"/>
                <w:lang w:eastAsia="ja-JP"/>
              </w:rPr>
              <w:t>COM 6/2</w:t>
            </w:r>
            <w:r w:rsidRPr="00C810B9">
              <w:rPr>
                <w:rFonts w:eastAsia="SimSun"/>
                <w:b/>
                <w:bCs/>
                <w:lang w:eastAsia="ja-JP"/>
              </w:rPr>
              <w:t xml:space="preserve"> (WRC-</w:t>
            </w:r>
            <w:r>
              <w:rPr>
                <w:rFonts w:eastAsia="SimSun"/>
                <w:b/>
                <w:bCs/>
                <w:lang w:eastAsia="ja-JP"/>
              </w:rPr>
              <w:t>23</w:t>
            </w:r>
            <w:r w:rsidRPr="00C810B9">
              <w:rPr>
                <w:rFonts w:eastAsia="SimSun"/>
                <w:b/>
                <w:bCs/>
                <w:lang w:eastAsia="ja-JP"/>
              </w:rPr>
              <w:t>)</w:t>
            </w:r>
            <w:r w:rsidRPr="00C810B9">
              <w:rPr>
                <w:rFonts w:eastAsia="SimSun"/>
                <w:lang w:eastAsia="ja-JP"/>
              </w:rPr>
              <w:t>.</w:t>
            </w:r>
          </w:p>
          <w:p w14:paraId="460EF9AB" w14:textId="77777777" w:rsidR="00D1586B" w:rsidRPr="00C810B9" w:rsidRDefault="00D1586B" w:rsidP="004537ED">
            <w:pPr>
              <w:pStyle w:val="Tabletext0"/>
              <w:rPr>
                <w:lang w:eastAsia="ja-JP"/>
              </w:rPr>
            </w:pPr>
            <w:r w:rsidRPr="00C810B9">
              <w:rPr>
                <w:lang w:eastAsia="ja-JP"/>
              </w:rPr>
              <w:t xml:space="preserve">To develop draft new ITU-R Recommendation(s)/Report(s), </w:t>
            </w:r>
            <w:r w:rsidRPr="00C810B9">
              <w:rPr>
                <w:lang w:val="en-US"/>
              </w:rPr>
              <w:t>or any other supporting documents, if necessary</w:t>
            </w:r>
            <w:r w:rsidRPr="00C810B9">
              <w:rPr>
                <w:lang w:eastAsia="ja-JP"/>
              </w:rPr>
              <w:t>.</w:t>
            </w:r>
          </w:p>
        </w:tc>
      </w:tr>
      <w:tr w:rsidR="00D1586B" w:rsidRPr="00C810B9" w14:paraId="5BFCCF48" w14:textId="77777777" w:rsidTr="004537ED">
        <w:trPr>
          <w:jc w:val="center"/>
        </w:trPr>
        <w:tc>
          <w:tcPr>
            <w:tcW w:w="2112" w:type="dxa"/>
            <w:tcBorders>
              <w:top w:val="single" w:sz="4" w:space="0" w:color="auto"/>
              <w:left w:val="single" w:sz="4" w:space="0" w:color="auto"/>
              <w:bottom w:val="single" w:sz="4" w:space="0" w:color="auto"/>
              <w:right w:val="single" w:sz="4" w:space="0" w:color="auto"/>
            </w:tcBorders>
            <w:hideMark/>
          </w:tcPr>
          <w:p w14:paraId="02DAFA83" w14:textId="77777777" w:rsidR="00D1586B" w:rsidRPr="00C810B9" w:rsidRDefault="00D1586B" w:rsidP="004537ED">
            <w:pPr>
              <w:pStyle w:val="Tabletext0"/>
              <w:rPr>
                <w:b/>
              </w:rPr>
            </w:pPr>
            <w:r w:rsidRPr="00C810B9">
              <w:rPr>
                <w:b/>
              </w:rPr>
              <w:t>Related documents</w:t>
            </w:r>
          </w:p>
        </w:tc>
        <w:tc>
          <w:tcPr>
            <w:tcW w:w="7413" w:type="dxa"/>
            <w:tcBorders>
              <w:top w:val="single" w:sz="4" w:space="0" w:color="auto"/>
              <w:left w:val="single" w:sz="4" w:space="0" w:color="auto"/>
              <w:bottom w:val="single" w:sz="4" w:space="0" w:color="auto"/>
              <w:right w:val="single" w:sz="4" w:space="0" w:color="auto"/>
            </w:tcBorders>
            <w:hideMark/>
          </w:tcPr>
          <w:p w14:paraId="25C9202D" w14:textId="58444ED6" w:rsidR="00D1586B" w:rsidRPr="00C810B9" w:rsidRDefault="00D1586B" w:rsidP="004537ED">
            <w:pPr>
              <w:pStyle w:val="Tabletext0"/>
              <w:rPr>
                <w:lang w:eastAsia="ja-JP"/>
              </w:rPr>
            </w:pPr>
            <w:r w:rsidRPr="00C810B9">
              <w:rPr>
                <w:lang w:eastAsia="ja-JP"/>
              </w:rPr>
              <w:t xml:space="preserve">Resolution </w:t>
            </w:r>
            <w:r>
              <w:rPr>
                <w:b/>
                <w:lang w:eastAsia="ja-JP"/>
              </w:rPr>
              <w:t>COM 6/2 1.9</w:t>
            </w:r>
            <w:r w:rsidRPr="00C810B9">
              <w:rPr>
                <w:b/>
                <w:lang w:eastAsia="ja-JP"/>
              </w:rPr>
              <w:t>(WRC-</w:t>
            </w:r>
            <w:r>
              <w:rPr>
                <w:b/>
                <w:lang w:eastAsia="ja-JP"/>
              </w:rPr>
              <w:t>23</w:t>
            </w:r>
            <w:r w:rsidRPr="00C810B9">
              <w:rPr>
                <w:b/>
                <w:lang w:eastAsia="ja-JP"/>
              </w:rPr>
              <w:t>)</w:t>
            </w:r>
          </w:p>
          <w:p w14:paraId="2FE414C0" w14:textId="77777777" w:rsidR="00D1586B" w:rsidRPr="00C810B9" w:rsidRDefault="00D1586B" w:rsidP="004537ED">
            <w:pPr>
              <w:pStyle w:val="Tabletext0"/>
              <w:rPr>
                <w:bCs/>
                <w:lang w:eastAsia="ja-JP"/>
              </w:rPr>
            </w:pPr>
            <w:r w:rsidRPr="00C810B9">
              <w:rPr>
                <w:bCs/>
                <w:lang w:eastAsia="ja-JP"/>
              </w:rPr>
              <w:t>Other documents if necessary and timely available.</w:t>
            </w:r>
          </w:p>
        </w:tc>
      </w:tr>
      <w:tr w:rsidR="00D1586B" w:rsidRPr="00C810B9" w14:paraId="3900FEC1" w14:textId="77777777" w:rsidTr="004537ED">
        <w:trPr>
          <w:jc w:val="center"/>
        </w:trPr>
        <w:tc>
          <w:tcPr>
            <w:tcW w:w="2112" w:type="dxa"/>
            <w:tcBorders>
              <w:top w:val="single" w:sz="4" w:space="0" w:color="auto"/>
              <w:left w:val="single" w:sz="4" w:space="0" w:color="auto"/>
              <w:bottom w:val="single" w:sz="4" w:space="0" w:color="auto"/>
              <w:right w:val="single" w:sz="4" w:space="0" w:color="auto"/>
            </w:tcBorders>
            <w:hideMark/>
          </w:tcPr>
          <w:p w14:paraId="0CA8EC94" w14:textId="77777777" w:rsidR="00D1586B" w:rsidRPr="00C810B9" w:rsidRDefault="00D1586B" w:rsidP="004537ED">
            <w:pPr>
              <w:pStyle w:val="Tabletext0"/>
              <w:rPr>
                <w:b/>
              </w:rPr>
            </w:pPr>
            <w:r w:rsidRPr="00C810B9">
              <w:rPr>
                <w:b/>
              </w:rPr>
              <w:t>Milestones</w:t>
            </w:r>
          </w:p>
        </w:tc>
        <w:tc>
          <w:tcPr>
            <w:tcW w:w="7413" w:type="dxa"/>
            <w:tcBorders>
              <w:top w:val="single" w:sz="4" w:space="0" w:color="auto"/>
              <w:left w:val="single" w:sz="4" w:space="0" w:color="auto"/>
              <w:bottom w:val="single" w:sz="4" w:space="0" w:color="auto"/>
              <w:right w:val="single" w:sz="4" w:space="0" w:color="auto"/>
            </w:tcBorders>
            <w:hideMark/>
          </w:tcPr>
          <w:p w14:paraId="4788A110" w14:textId="38F10D9A" w:rsidR="00D1586B" w:rsidRPr="00C810B9" w:rsidRDefault="00D1586B" w:rsidP="004537ED">
            <w:pPr>
              <w:pStyle w:val="Tabletext0"/>
              <w:spacing w:before="80"/>
              <w:rPr>
                <w:b/>
                <w:bCs/>
                <w:u w:val="single"/>
              </w:rPr>
            </w:pPr>
            <w:r w:rsidRPr="00C810B9">
              <w:rPr>
                <w:b/>
                <w:bCs/>
                <w:u w:val="single"/>
              </w:rPr>
              <w:t xml:space="preserve">Meeting No. </w:t>
            </w:r>
            <w:r>
              <w:rPr>
                <w:b/>
                <w:bCs/>
                <w:u w:val="single"/>
                <w:lang w:eastAsia="ja-JP"/>
              </w:rPr>
              <w:t>XX</w:t>
            </w:r>
            <w:r w:rsidRPr="00C810B9">
              <w:rPr>
                <w:b/>
                <w:bCs/>
                <w:u w:val="single"/>
              </w:rPr>
              <w:t xml:space="preserve"> (</w:t>
            </w:r>
            <w:r>
              <w:rPr>
                <w:b/>
                <w:bCs/>
                <w:u w:val="single"/>
                <w:lang w:eastAsia="ja-JP"/>
              </w:rPr>
              <w:t>1</w:t>
            </w:r>
            <w:r w:rsidR="00D01108">
              <w:rPr>
                <w:b/>
                <w:bCs/>
                <w:u w:val="single"/>
                <w:lang w:eastAsia="ja-JP"/>
              </w:rPr>
              <w:t>4</w:t>
            </w:r>
            <w:r>
              <w:rPr>
                <w:b/>
                <w:bCs/>
                <w:u w:val="single"/>
                <w:lang w:eastAsia="ja-JP"/>
              </w:rPr>
              <w:t xml:space="preserve"> May – 2</w:t>
            </w:r>
            <w:r w:rsidR="00D01108">
              <w:rPr>
                <w:b/>
                <w:bCs/>
                <w:u w:val="single"/>
                <w:lang w:eastAsia="ja-JP"/>
              </w:rPr>
              <w:t>4</w:t>
            </w:r>
            <w:r>
              <w:rPr>
                <w:b/>
                <w:bCs/>
                <w:u w:val="single"/>
                <w:lang w:eastAsia="ja-JP"/>
              </w:rPr>
              <w:t xml:space="preserve"> May 2024</w:t>
            </w:r>
            <w:r w:rsidRPr="00C810B9">
              <w:rPr>
                <w:b/>
                <w:bCs/>
                <w:u w:val="single"/>
              </w:rPr>
              <w:t xml:space="preserve">, </w:t>
            </w:r>
            <w:r>
              <w:rPr>
                <w:b/>
                <w:bCs/>
                <w:u w:val="single"/>
              </w:rPr>
              <w:t>location</w:t>
            </w:r>
            <w:ins w:id="3" w:author="Carmelo" w:date="2024-02-27T11:44:00Z">
              <w:r w:rsidR="00D54023">
                <w:rPr>
                  <w:b/>
                  <w:bCs/>
                  <w:u w:val="single"/>
                </w:rPr>
                <w:t xml:space="preserve"> Geneva, Switzerland</w:t>
              </w:r>
            </w:ins>
            <w:del w:id="4" w:author="Carmelo" w:date="2024-02-27T11:44:00Z">
              <w:r w:rsidDel="00D54023">
                <w:rPr>
                  <w:b/>
                  <w:bCs/>
                  <w:u w:val="single"/>
                </w:rPr>
                <w:delText xml:space="preserve"> TBD</w:delText>
              </w:r>
            </w:del>
            <w:r w:rsidRPr="00C810B9">
              <w:rPr>
                <w:b/>
                <w:bCs/>
                <w:u w:val="single"/>
              </w:rPr>
              <w:t>)</w:t>
            </w:r>
          </w:p>
          <w:p w14:paraId="5F97BE99" w14:textId="77777777" w:rsidR="00D1586B" w:rsidRPr="00C810B9" w:rsidRDefault="00D1586B" w:rsidP="004537ED">
            <w:pPr>
              <w:pStyle w:val="Tabletext0"/>
              <w:ind w:left="284" w:hanging="284"/>
              <w:rPr>
                <w:lang w:eastAsia="zh-CN"/>
              </w:rPr>
            </w:pPr>
            <w:r w:rsidRPr="00C810B9">
              <w:rPr>
                <w:rFonts w:eastAsia="SimSun"/>
                <w:lang w:eastAsia="zh-CN"/>
              </w:rPr>
              <w:t>1</w:t>
            </w:r>
            <w:r w:rsidRPr="00C810B9">
              <w:rPr>
                <w:rFonts w:eastAsia="SimSun"/>
                <w:lang w:eastAsia="zh-CN"/>
              </w:rPr>
              <w:tab/>
              <w:t xml:space="preserve">Develop liaison statements to ITU-R contributing groups to request propagation models and </w:t>
            </w:r>
            <w:r w:rsidRPr="00C810B9">
              <w:t>characteristics of the existing services</w:t>
            </w:r>
            <w:r w:rsidRPr="00C810B9">
              <w:rPr>
                <w:rFonts w:eastAsia="SimSun"/>
                <w:lang w:eastAsia="zh-CN"/>
              </w:rPr>
              <w:t xml:space="preserve"> for the sharing and compatibility </w:t>
            </w:r>
            <w:proofErr w:type="gramStart"/>
            <w:r w:rsidRPr="00C810B9">
              <w:rPr>
                <w:rFonts w:eastAsia="SimSun"/>
                <w:lang w:eastAsia="zh-CN"/>
              </w:rPr>
              <w:t>studies</w:t>
            </w:r>
            <w:r w:rsidRPr="00C810B9">
              <w:rPr>
                <w:lang w:eastAsia="zh-CN"/>
              </w:rPr>
              <w:t>;</w:t>
            </w:r>
            <w:proofErr w:type="gramEnd"/>
          </w:p>
          <w:p w14:paraId="5B77E0FA" w14:textId="14AA2A7E" w:rsidR="00D1586B" w:rsidRPr="00C810B9" w:rsidRDefault="00D1586B" w:rsidP="004537ED">
            <w:pPr>
              <w:pStyle w:val="Tabletext0"/>
              <w:rPr>
                <w:rFonts w:eastAsia="SimSun"/>
                <w:lang w:eastAsia="zh-CN"/>
              </w:rPr>
            </w:pPr>
            <w:r w:rsidRPr="00C810B9">
              <w:rPr>
                <w:rFonts w:eastAsia="SimSun"/>
                <w:lang w:eastAsia="zh-CN"/>
              </w:rPr>
              <w:t>2</w:t>
            </w:r>
            <w:r w:rsidRPr="00C810B9">
              <w:rPr>
                <w:rFonts w:eastAsia="SimSun"/>
                <w:lang w:eastAsia="zh-CN"/>
              </w:rPr>
              <w:tab/>
              <w:t xml:space="preserve">Develop a detailed workplan for WRC-23 agenda item </w:t>
            </w:r>
            <w:proofErr w:type="gramStart"/>
            <w:r w:rsidRPr="00C810B9">
              <w:rPr>
                <w:rFonts w:eastAsia="SimSun"/>
                <w:lang w:eastAsia="zh-CN"/>
              </w:rPr>
              <w:t>1.</w:t>
            </w:r>
            <w:r>
              <w:rPr>
                <w:rFonts w:eastAsia="SimSun"/>
                <w:lang w:eastAsia="zh-CN"/>
              </w:rPr>
              <w:t>9</w:t>
            </w:r>
            <w:r w:rsidRPr="00C810B9">
              <w:rPr>
                <w:rFonts w:eastAsia="SimSun"/>
                <w:lang w:eastAsia="zh-CN"/>
              </w:rPr>
              <w:t>;</w:t>
            </w:r>
            <w:proofErr w:type="gramEnd"/>
          </w:p>
          <w:p w14:paraId="20FEB828" w14:textId="77777777" w:rsidR="00D1586B" w:rsidRPr="00C810B9" w:rsidRDefault="00D1586B" w:rsidP="004537ED">
            <w:pPr>
              <w:pStyle w:val="Tabletext0"/>
              <w:rPr>
                <w:lang w:eastAsia="ja-JP"/>
              </w:rPr>
            </w:pPr>
            <w:r w:rsidRPr="00C810B9">
              <w:rPr>
                <w:rFonts w:eastAsia="SimSun"/>
                <w:lang w:eastAsia="zh-CN"/>
              </w:rPr>
              <w:t>3</w:t>
            </w:r>
            <w:r w:rsidRPr="00C810B9">
              <w:rPr>
                <w:rFonts w:eastAsia="SimSun"/>
                <w:lang w:eastAsia="zh-CN"/>
              </w:rPr>
              <w:tab/>
            </w:r>
            <w:r w:rsidRPr="00C810B9">
              <w:rPr>
                <w:lang w:eastAsia="ja-JP"/>
              </w:rPr>
              <w:t xml:space="preserve">Call for contributions in the WP </w:t>
            </w:r>
            <w:r>
              <w:rPr>
                <w:lang w:eastAsia="ja-JP"/>
              </w:rPr>
              <w:t>5B</w:t>
            </w:r>
            <w:r w:rsidRPr="00C810B9">
              <w:rPr>
                <w:lang w:eastAsia="ja-JP"/>
              </w:rPr>
              <w:t xml:space="preserve"> Chairman’s Report.</w:t>
            </w:r>
          </w:p>
          <w:p w14:paraId="66EB8822" w14:textId="27E29164" w:rsidR="00D1586B" w:rsidRPr="00C810B9" w:rsidRDefault="00D1586B" w:rsidP="004537ED">
            <w:pPr>
              <w:pStyle w:val="Tabletext0"/>
              <w:spacing w:before="80"/>
              <w:rPr>
                <w:b/>
                <w:bCs/>
                <w:u w:val="single"/>
              </w:rPr>
            </w:pPr>
            <w:r w:rsidRPr="00C810B9">
              <w:rPr>
                <w:b/>
                <w:bCs/>
                <w:u w:val="single"/>
              </w:rPr>
              <w:t xml:space="preserve">Meeting </w:t>
            </w:r>
            <w:r w:rsidRPr="00C810B9">
              <w:rPr>
                <w:rFonts w:eastAsia="SimSun"/>
                <w:b/>
                <w:bCs/>
                <w:u w:val="single"/>
                <w:lang w:eastAsia="zh-CN"/>
              </w:rPr>
              <w:t>No. </w:t>
            </w:r>
            <w:r>
              <w:rPr>
                <w:b/>
                <w:bCs/>
                <w:u w:val="single"/>
                <w:lang w:eastAsia="ja-JP"/>
              </w:rPr>
              <w:t>XX</w:t>
            </w:r>
            <w:r w:rsidRPr="00C810B9">
              <w:rPr>
                <w:b/>
                <w:bCs/>
                <w:u w:val="single"/>
              </w:rPr>
              <w:t xml:space="preserve"> (</w:t>
            </w:r>
            <w:r>
              <w:rPr>
                <w:b/>
                <w:bCs/>
                <w:u w:val="single"/>
                <w:lang w:eastAsia="ja-JP"/>
              </w:rPr>
              <w:t>18 November</w:t>
            </w:r>
            <w:r w:rsidRPr="00C810B9">
              <w:rPr>
                <w:b/>
                <w:bCs/>
                <w:u w:val="single"/>
              </w:rPr>
              <w:t xml:space="preserve"> – </w:t>
            </w:r>
            <w:r>
              <w:rPr>
                <w:b/>
                <w:bCs/>
                <w:u w:val="single"/>
              </w:rPr>
              <w:t>29 November 2024</w:t>
            </w:r>
            <w:r w:rsidRPr="00C810B9">
              <w:rPr>
                <w:b/>
                <w:bCs/>
                <w:u w:val="single"/>
              </w:rPr>
              <w:t xml:space="preserve">, </w:t>
            </w:r>
            <w:del w:id="5" w:author="Carmelo" w:date="2024-02-27T11:45:00Z">
              <w:r w:rsidDel="00D54023">
                <w:rPr>
                  <w:b/>
                  <w:bCs/>
                  <w:u w:val="single"/>
                </w:rPr>
                <w:delText>location TBD</w:delText>
              </w:r>
            </w:del>
            <w:ins w:id="6" w:author="Carmelo" w:date="2024-02-27T11:45:00Z">
              <w:r w:rsidR="00D54023">
                <w:rPr>
                  <w:b/>
                  <w:bCs/>
                  <w:u w:val="single"/>
                </w:rPr>
                <w:t>Geneva, Switzerland</w:t>
              </w:r>
            </w:ins>
            <w:r w:rsidRPr="00C810B9">
              <w:rPr>
                <w:b/>
                <w:bCs/>
                <w:u w:val="single"/>
              </w:rPr>
              <w:t>)</w:t>
            </w:r>
          </w:p>
          <w:p w14:paraId="74D263A1" w14:textId="77777777" w:rsidR="00D1586B" w:rsidRPr="00C810B9" w:rsidRDefault="00D1586B" w:rsidP="004537ED">
            <w:pPr>
              <w:pStyle w:val="Tabletext0"/>
              <w:ind w:left="284" w:hanging="284"/>
              <w:rPr>
                <w:rFonts w:eastAsia="SimSun"/>
                <w:lang w:eastAsia="zh-CN"/>
              </w:rPr>
            </w:pPr>
            <w:r w:rsidRPr="00C810B9">
              <w:rPr>
                <w:rFonts w:eastAsia="SimSun"/>
                <w:lang w:eastAsia="zh-CN"/>
              </w:rPr>
              <w:t>1</w:t>
            </w:r>
            <w:r w:rsidRPr="00C810B9">
              <w:rPr>
                <w:rFonts w:eastAsia="SimSun"/>
                <w:lang w:eastAsia="zh-CN"/>
              </w:rPr>
              <w:tab/>
              <w:t xml:space="preserve">Develop first version of working documents towards new ITU-R Recommendation(s), Report(s), and any other supporting </w:t>
            </w:r>
            <w:proofErr w:type="gramStart"/>
            <w:r w:rsidRPr="00C810B9">
              <w:rPr>
                <w:rFonts w:eastAsia="SimSun"/>
                <w:lang w:eastAsia="zh-CN"/>
              </w:rPr>
              <w:t>document;</w:t>
            </w:r>
            <w:proofErr w:type="gramEnd"/>
          </w:p>
          <w:p w14:paraId="61CAA891" w14:textId="7C216826" w:rsidR="00D1586B" w:rsidRPr="00C810B9" w:rsidRDefault="003F2E15" w:rsidP="004537ED">
            <w:pPr>
              <w:pStyle w:val="Tabletext0"/>
              <w:rPr>
                <w:rFonts w:eastAsia="SimSun"/>
                <w:lang w:eastAsia="zh-CN"/>
              </w:rPr>
            </w:pPr>
            <w:r>
              <w:t>2</w:t>
            </w:r>
            <w:r w:rsidR="00D1586B" w:rsidRPr="00C810B9">
              <w:tab/>
              <w:t xml:space="preserve">Send </w:t>
            </w:r>
            <w:r w:rsidR="00D1586B" w:rsidRPr="00C810B9">
              <w:rPr>
                <w:rFonts w:eastAsia="SimSun"/>
                <w:lang w:eastAsia="zh-CN"/>
              </w:rPr>
              <w:t>liaison statements</w:t>
            </w:r>
            <w:r w:rsidR="00D1586B" w:rsidRPr="00C810B9">
              <w:t xml:space="preserve"> to contributing groups as </w:t>
            </w:r>
            <w:proofErr w:type="gramStart"/>
            <w:r w:rsidR="00D1586B" w:rsidRPr="00C810B9">
              <w:t>necessary;</w:t>
            </w:r>
            <w:proofErr w:type="gramEnd"/>
          </w:p>
          <w:p w14:paraId="36B1C01B" w14:textId="6EAE1766" w:rsidR="00D1586B" w:rsidRPr="00C810B9" w:rsidRDefault="003F2E15" w:rsidP="004537ED">
            <w:pPr>
              <w:pStyle w:val="Tabletext0"/>
              <w:rPr>
                <w:rFonts w:eastAsia="SimSun"/>
                <w:lang w:eastAsia="zh-CN"/>
              </w:rPr>
            </w:pPr>
            <w:r>
              <w:rPr>
                <w:rFonts w:eastAsia="SimSun"/>
                <w:lang w:eastAsia="zh-CN"/>
              </w:rPr>
              <w:t>3</w:t>
            </w:r>
            <w:r w:rsidR="00D1586B" w:rsidRPr="00C810B9">
              <w:rPr>
                <w:rFonts w:eastAsia="SimSun"/>
                <w:lang w:eastAsia="zh-CN"/>
              </w:rPr>
              <w:tab/>
              <w:t>Review and revise the detailed workplan as necessary.</w:t>
            </w:r>
          </w:p>
          <w:p w14:paraId="5C23A832" w14:textId="77777777" w:rsidR="00D1586B" w:rsidRPr="00C810B9" w:rsidRDefault="00D1586B" w:rsidP="004537ED">
            <w:pPr>
              <w:pStyle w:val="Tabletext0"/>
              <w:spacing w:before="80"/>
              <w:rPr>
                <w:b/>
                <w:bCs/>
                <w:u w:val="single"/>
              </w:rPr>
            </w:pPr>
            <w:r w:rsidRPr="00C810B9">
              <w:rPr>
                <w:b/>
                <w:bCs/>
                <w:u w:val="single"/>
              </w:rPr>
              <w:t xml:space="preserve">Meeting No. </w:t>
            </w:r>
            <w:r>
              <w:rPr>
                <w:b/>
                <w:bCs/>
                <w:u w:val="single"/>
              </w:rPr>
              <w:t>XX</w:t>
            </w:r>
            <w:r w:rsidRPr="00C810B9">
              <w:rPr>
                <w:b/>
                <w:bCs/>
                <w:u w:val="single"/>
              </w:rPr>
              <w:t xml:space="preserve"> (</w:t>
            </w:r>
            <w:r>
              <w:rPr>
                <w:b/>
                <w:bCs/>
                <w:u w:val="single"/>
              </w:rPr>
              <w:t>dates and location TBD</w:t>
            </w:r>
            <w:r w:rsidRPr="00C810B9">
              <w:rPr>
                <w:b/>
                <w:bCs/>
                <w:u w:val="single"/>
              </w:rPr>
              <w:t>)</w:t>
            </w:r>
          </w:p>
          <w:p w14:paraId="5EF85E94" w14:textId="77777777" w:rsidR="00D1586B" w:rsidRPr="00C810B9" w:rsidRDefault="00D1586B" w:rsidP="004537ED">
            <w:pPr>
              <w:pStyle w:val="Tabletext0"/>
              <w:ind w:left="284" w:hanging="284"/>
              <w:rPr>
                <w:rFonts w:eastAsia="SimSun"/>
                <w:lang w:eastAsia="zh-CN"/>
              </w:rPr>
            </w:pPr>
            <w:r w:rsidRPr="00C810B9">
              <w:rPr>
                <w:rFonts w:eastAsia="SimSun"/>
                <w:lang w:eastAsia="zh-CN"/>
              </w:rPr>
              <w:t>1</w:t>
            </w:r>
            <w:r w:rsidRPr="00C810B9">
              <w:rPr>
                <w:rFonts w:eastAsia="SimSun"/>
                <w:lang w:eastAsia="zh-CN"/>
              </w:rPr>
              <w:tab/>
              <w:t xml:space="preserve">Update working documents towards new ITU-R Recommendation(s), Report(s), and any other supporting document based on input </w:t>
            </w:r>
            <w:proofErr w:type="gramStart"/>
            <w:r w:rsidRPr="00C810B9">
              <w:rPr>
                <w:rFonts w:eastAsia="SimSun"/>
                <w:lang w:eastAsia="zh-CN"/>
              </w:rPr>
              <w:t>contributions;</w:t>
            </w:r>
            <w:proofErr w:type="gramEnd"/>
          </w:p>
          <w:p w14:paraId="3C3DCEBD" w14:textId="3E2066D3" w:rsidR="00D1586B" w:rsidRPr="00C810B9" w:rsidRDefault="003F2E15" w:rsidP="004537ED">
            <w:pPr>
              <w:pStyle w:val="Tabletext0"/>
              <w:rPr>
                <w:rFonts w:eastAsia="SimSun"/>
                <w:lang w:eastAsia="zh-CN"/>
              </w:rPr>
            </w:pPr>
            <w:r>
              <w:t>2</w:t>
            </w:r>
            <w:r w:rsidR="00D1586B" w:rsidRPr="00C810B9">
              <w:tab/>
              <w:t xml:space="preserve">Send </w:t>
            </w:r>
            <w:r w:rsidR="00D1586B" w:rsidRPr="00C810B9">
              <w:rPr>
                <w:rFonts w:eastAsia="SimSun"/>
                <w:lang w:eastAsia="zh-CN"/>
              </w:rPr>
              <w:t>liaison statements</w:t>
            </w:r>
            <w:r w:rsidR="00D1586B" w:rsidRPr="00C810B9">
              <w:t xml:space="preserve"> to contributing groups as </w:t>
            </w:r>
            <w:proofErr w:type="gramStart"/>
            <w:r w:rsidR="00D1586B" w:rsidRPr="00C810B9">
              <w:t>necessary;</w:t>
            </w:r>
            <w:proofErr w:type="gramEnd"/>
          </w:p>
          <w:p w14:paraId="2A30EFEB" w14:textId="60260955" w:rsidR="00D1586B" w:rsidRPr="00C810B9" w:rsidRDefault="003F2E15" w:rsidP="004537ED">
            <w:pPr>
              <w:pStyle w:val="Tabletext0"/>
              <w:rPr>
                <w:rFonts w:eastAsia="SimSun"/>
                <w:lang w:eastAsia="zh-CN"/>
              </w:rPr>
            </w:pPr>
            <w:r>
              <w:rPr>
                <w:rFonts w:eastAsia="SimSun"/>
                <w:lang w:eastAsia="zh-CN"/>
              </w:rPr>
              <w:t>3</w:t>
            </w:r>
            <w:r w:rsidR="00D1586B" w:rsidRPr="00C810B9">
              <w:rPr>
                <w:rFonts w:eastAsia="SimSun"/>
                <w:lang w:eastAsia="zh-CN"/>
              </w:rPr>
              <w:tab/>
              <w:t>Review and revise the detailed workplan as necessary.</w:t>
            </w:r>
          </w:p>
          <w:p w14:paraId="3270DA3F" w14:textId="77777777" w:rsidR="00D1586B" w:rsidRPr="00C810B9" w:rsidRDefault="00D1586B" w:rsidP="004537ED">
            <w:pPr>
              <w:pStyle w:val="Tabletext0"/>
              <w:spacing w:before="80"/>
              <w:rPr>
                <w:b/>
                <w:bCs/>
                <w:u w:val="single"/>
              </w:rPr>
            </w:pPr>
            <w:r w:rsidRPr="00C810B9">
              <w:rPr>
                <w:b/>
                <w:bCs/>
                <w:u w:val="single"/>
              </w:rPr>
              <w:t xml:space="preserve">Meeting No. </w:t>
            </w:r>
            <w:r>
              <w:rPr>
                <w:b/>
                <w:bCs/>
                <w:u w:val="single"/>
              </w:rPr>
              <w:t>XX</w:t>
            </w:r>
            <w:r w:rsidRPr="00C810B9">
              <w:rPr>
                <w:b/>
                <w:bCs/>
                <w:u w:val="single"/>
              </w:rPr>
              <w:t xml:space="preserve"> (</w:t>
            </w:r>
            <w:r>
              <w:rPr>
                <w:b/>
                <w:bCs/>
                <w:u w:val="single"/>
              </w:rPr>
              <w:t>dates and location TBD</w:t>
            </w:r>
            <w:r w:rsidRPr="00C810B9">
              <w:rPr>
                <w:b/>
                <w:bCs/>
                <w:u w:val="single"/>
              </w:rPr>
              <w:t>)</w:t>
            </w:r>
          </w:p>
          <w:p w14:paraId="2E716E7E" w14:textId="77777777" w:rsidR="00D1586B" w:rsidRPr="00C810B9" w:rsidRDefault="00D1586B" w:rsidP="004537ED">
            <w:pPr>
              <w:pStyle w:val="Tabletext0"/>
              <w:ind w:left="284" w:hanging="284"/>
              <w:rPr>
                <w:rFonts w:eastAsia="SimSun"/>
                <w:lang w:eastAsia="zh-CN"/>
              </w:rPr>
            </w:pPr>
            <w:r w:rsidRPr="00C810B9">
              <w:rPr>
                <w:rFonts w:eastAsia="SimSun"/>
                <w:lang w:eastAsia="zh-CN"/>
              </w:rPr>
              <w:t>1</w:t>
            </w:r>
            <w:r w:rsidRPr="00C810B9">
              <w:rPr>
                <w:rFonts w:eastAsia="SimSun"/>
                <w:lang w:eastAsia="zh-CN"/>
              </w:rPr>
              <w:tab/>
              <w:t xml:space="preserve">Update working documents towards new ITU-R Recommendation(s), Report(s), and any other supporting document based on input </w:t>
            </w:r>
            <w:proofErr w:type="gramStart"/>
            <w:r w:rsidRPr="00C810B9">
              <w:rPr>
                <w:rFonts w:eastAsia="SimSun"/>
                <w:lang w:eastAsia="zh-CN"/>
              </w:rPr>
              <w:t>contributions;</w:t>
            </w:r>
            <w:proofErr w:type="gramEnd"/>
          </w:p>
          <w:p w14:paraId="50A895D0" w14:textId="4FB6E5F2" w:rsidR="00D1586B" w:rsidRPr="00C810B9" w:rsidRDefault="00D1586B" w:rsidP="004537ED">
            <w:pPr>
              <w:pStyle w:val="Tabletext0"/>
              <w:rPr>
                <w:rFonts w:eastAsia="SimSun"/>
                <w:lang w:eastAsia="zh-CN"/>
              </w:rPr>
            </w:pPr>
            <w:r w:rsidRPr="00C810B9">
              <w:rPr>
                <w:rFonts w:eastAsia="SimSun"/>
                <w:lang w:eastAsia="zh-CN"/>
              </w:rPr>
              <w:t>2</w:t>
            </w:r>
            <w:r w:rsidRPr="00C810B9">
              <w:rPr>
                <w:rFonts w:eastAsia="SimSun"/>
                <w:lang w:eastAsia="zh-CN"/>
              </w:rPr>
              <w:tab/>
            </w:r>
            <w:r w:rsidR="003F2E15">
              <w:rPr>
                <w:rFonts w:eastAsia="SimSun"/>
                <w:lang w:eastAsia="zh-CN"/>
              </w:rPr>
              <w:t>D</w:t>
            </w:r>
            <w:r w:rsidRPr="00C810B9">
              <w:rPr>
                <w:rFonts w:eastAsia="SimSun"/>
                <w:lang w:eastAsia="zh-CN"/>
              </w:rPr>
              <w:t xml:space="preserve">raft CPM text based on input </w:t>
            </w:r>
            <w:proofErr w:type="gramStart"/>
            <w:r w:rsidRPr="00C810B9">
              <w:rPr>
                <w:rFonts w:eastAsia="SimSun"/>
                <w:lang w:eastAsia="zh-CN"/>
              </w:rPr>
              <w:t>contribution</w:t>
            </w:r>
            <w:proofErr w:type="gramEnd"/>
          </w:p>
          <w:p w14:paraId="6E8835AF" w14:textId="77777777" w:rsidR="00D1586B" w:rsidRPr="00C810B9" w:rsidRDefault="00D1586B" w:rsidP="004537ED">
            <w:pPr>
              <w:pStyle w:val="Tabletext0"/>
              <w:rPr>
                <w:rFonts w:eastAsia="SimSun"/>
                <w:lang w:eastAsia="zh-CN"/>
              </w:rPr>
            </w:pPr>
            <w:r w:rsidRPr="00C810B9">
              <w:t>3</w:t>
            </w:r>
            <w:r w:rsidRPr="00C810B9">
              <w:tab/>
              <w:t xml:space="preserve">Send </w:t>
            </w:r>
            <w:r w:rsidRPr="00C810B9">
              <w:rPr>
                <w:rFonts w:eastAsia="SimSun"/>
                <w:lang w:eastAsia="zh-CN"/>
              </w:rPr>
              <w:t>liaison statements</w:t>
            </w:r>
            <w:r w:rsidRPr="00C810B9">
              <w:t xml:space="preserve"> to contributing groups as </w:t>
            </w:r>
            <w:proofErr w:type="gramStart"/>
            <w:r w:rsidRPr="00C810B9">
              <w:t>necessary;</w:t>
            </w:r>
            <w:proofErr w:type="gramEnd"/>
          </w:p>
          <w:p w14:paraId="7A8074B4" w14:textId="77777777" w:rsidR="00D1586B" w:rsidRPr="00C810B9" w:rsidRDefault="00D1586B" w:rsidP="004537ED">
            <w:pPr>
              <w:pStyle w:val="Tabletext0"/>
              <w:rPr>
                <w:rFonts w:eastAsia="SimSun"/>
                <w:lang w:eastAsia="zh-CN"/>
              </w:rPr>
            </w:pPr>
            <w:r w:rsidRPr="00C810B9">
              <w:rPr>
                <w:rFonts w:eastAsia="SimSun"/>
                <w:lang w:eastAsia="zh-CN"/>
              </w:rPr>
              <w:t>4</w:t>
            </w:r>
            <w:r w:rsidRPr="00C810B9">
              <w:rPr>
                <w:rFonts w:eastAsia="SimSun"/>
                <w:lang w:eastAsia="zh-CN"/>
              </w:rPr>
              <w:tab/>
              <w:t>Review and revise the detailed workplan as necessary.</w:t>
            </w:r>
          </w:p>
          <w:p w14:paraId="2D0A2097" w14:textId="77777777" w:rsidR="00D1586B" w:rsidRPr="00C810B9" w:rsidRDefault="00D1586B" w:rsidP="004537ED">
            <w:pPr>
              <w:pStyle w:val="Tabletext0"/>
              <w:spacing w:before="80"/>
              <w:rPr>
                <w:b/>
                <w:bCs/>
                <w:u w:val="single"/>
              </w:rPr>
            </w:pPr>
            <w:r w:rsidRPr="00C810B9">
              <w:rPr>
                <w:b/>
                <w:bCs/>
                <w:u w:val="single"/>
              </w:rPr>
              <w:t xml:space="preserve">Meeting No. </w:t>
            </w:r>
            <w:r>
              <w:rPr>
                <w:b/>
                <w:bCs/>
                <w:u w:val="single"/>
              </w:rPr>
              <w:t>XX</w:t>
            </w:r>
            <w:r w:rsidRPr="00C810B9">
              <w:rPr>
                <w:b/>
                <w:bCs/>
                <w:u w:val="single"/>
              </w:rPr>
              <w:t xml:space="preserve"> (</w:t>
            </w:r>
            <w:r>
              <w:rPr>
                <w:b/>
                <w:bCs/>
                <w:u w:val="single"/>
              </w:rPr>
              <w:t>dates and location TBD</w:t>
            </w:r>
            <w:r w:rsidRPr="00C810B9">
              <w:rPr>
                <w:b/>
                <w:bCs/>
                <w:u w:val="single"/>
              </w:rPr>
              <w:t>)</w:t>
            </w:r>
          </w:p>
          <w:p w14:paraId="78911CCA" w14:textId="77777777" w:rsidR="00D1586B" w:rsidRPr="00C810B9" w:rsidRDefault="00D1586B" w:rsidP="004537ED">
            <w:pPr>
              <w:pStyle w:val="Tabletext0"/>
              <w:keepNext/>
              <w:keepLines/>
              <w:ind w:left="284" w:hanging="284"/>
              <w:rPr>
                <w:rFonts w:eastAsia="SimSun"/>
                <w:lang w:eastAsia="zh-CN"/>
              </w:rPr>
            </w:pPr>
            <w:r w:rsidRPr="00C810B9">
              <w:rPr>
                <w:rFonts w:eastAsia="SimSun"/>
                <w:lang w:eastAsia="zh-CN"/>
              </w:rPr>
              <w:lastRenderedPageBreak/>
              <w:t>1</w:t>
            </w:r>
            <w:r w:rsidRPr="00C810B9">
              <w:rPr>
                <w:rFonts w:eastAsia="SimSun"/>
                <w:lang w:eastAsia="zh-CN"/>
              </w:rPr>
              <w:tab/>
              <w:t xml:space="preserve">Consider elevation of working documents towards the new ITU-R Recommendation(s)/Report(s) based on input contributions, as </w:t>
            </w:r>
            <w:proofErr w:type="gramStart"/>
            <w:r w:rsidRPr="00C810B9">
              <w:rPr>
                <w:rFonts w:eastAsia="SimSun"/>
                <w:lang w:eastAsia="zh-CN"/>
              </w:rPr>
              <w:t>appropriate;</w:t>
            </w:r>
            <w:proofErr w:type="gramEnd"/>
          </w:p>
          <w:p w14:paraId="720A6CB6" w14:textId="77777777" w:rsidR="00D1586B" w:rsidRPr="00C810B9" w:rsidRDefault="00D1586B" w:rsidP="004537ED">
            <w:pPr>
              <w:pStyle w:val="Tabletext0"/>
              <w:keepNext/>
              <w:keepLines/>
              <w:rPr>
                <w:rFonts w:eastAsia="SimSun"/>
                <w:lang w:eastAsia="zh-CN"/>
              </w:rPr>
            </w:pPr>
            <w:r w:rsidRPr="00C810B9">
              <w:rPr>
                <w:rFonts w:eastAsia="SimSun"/>
                <w:lang w:eastAsia="zh-CN"/>
              </w:rPr>
              <w:t>2</w:t>
            </w:r>
            <w:r w:rsidRPr="00C810B9">
              <w:rPr>
                <w:rFonts w:eastAsia="SimSun"/>
                <w:lang w:eastAsia="zh-CN"/>
              </w:rPr>
              <w:tab/>
              <w:t xml:space="preserve">Update the draft CPM text based on input </w:t>
            </w:r>
            <w:proofErr w:type="gramStart"/>
            <w:r w:rsidRPr="00C810B9">
              <w:rPr>
                <w:rFonts w:eastAsia="SimSun"/>
                <w:lang w:eastAsia="zh-CN"/>
              </w:rPr>
              <w:t>contributions;</w:t>
            </w:r>
            <w:proofErr w:type="gramEnd"/>
          </w:p>
          <w:p w14:paraId="14F981B9" w14:textId="77777777" w:rsidR="00D1586B" w:rsidRPr="00C810B9" w:rsidRDefault="00D1586B" w:rsidP="004537ED">
            <w:pPr>
              <w:pStyle w:val="Tabletext0"/>
              <w:keepNext/>
              <w:keepLines/>
              <w:rPr>
                <w:rFonts w:eastAsia="SimSun"/>
                <w:lang w:eastAsia="zh-CN"/>
              </w:rPr>
            </w:pPr>
            <w:r w:rsidRPr="00C810B9">
              <w:t>3</w:t>
            </w:r>
            <w:r w:rsidRPr="00C810B9">
              <w:tab/>
              <w:t xml:space="preserve">Send </w:t>
            </w:r>
            <w:r w:rsidRPr="00C810B9">
              <w:rPr>
                <w:rFonts w:eastAsia="SimSun"/>
                <w:lang w:eastAsia="zh-CN"/>
              </w:rPr>
              <w:t>liaison statements</w:t>
            </w:r>
            <w:r w:rsidRPr="00C810B9">
              <w:t xml:space="preserve"> to contributing groups as </w:t>
            </w:r>
            <w:proofErr w:type="gramStart"/>
            <w:r w:rsidRPr="00C810B9">
              <w:t>necessary;</w:t>
            </w:r>
            <w:proofErr w:type="gramEnd"/>
          </w:p>
          <w:p w14:paraId="42F25692" w14:textId="77777777" w:rsidR="00D1586B" w:rsidRPr="00C810B9" w:rsidRDefault="00D1586B" w:rsidP="004537ED">
            <w:pPr>
              <w:pStyle w:val="Tabletext0"/>
              <w:rPr>
                <w:rFonts w:eastAsia="SimSun"/>
                <w:lang w:eastAsia="zh-CN"/>
              </w:rPr>
            </w:pPr>
            <w:r w:rsidRPr="00C810B9">
              <w:rPr>
                <w:rFonts w:eastAsia="SimSun"/>
                <w:lang w:eastAsia="zh-CN"/>
              </w:rPr>
              <w:t>4</w:t>
            </w:r>
            <w:r w:rsidRPr="00C810B9">
              <w:rPr>
                <w:rFonts w:eastAsia="SimSun"/>
                <w:lang w:eastAsia="zh-CN"/>
              </w:rPr>
              <w:tab/>
              <w:t>Review and revise the detailed workplan as necessary.</w:t>
            </w:r>
          </w:p>
          <w:p w14:paraId="65EFFA00" w14:textId="77777777" w:rsidR="00D1586B" w:rsidRPr="00C810B9" w:rsidRDefault="00D1586B" w:rsidP="004537ED">
            <w:pPr>
              <w:pStyle w:val="Tabletext0"/>
              <w:spacing w:before="80"/>
              <w:rPr>
                <w:b/>
                <w:bCs/>
                <w:u w:val="single"/>
              </w:rPr>
            </w:pPr>
            <w:r w:rsidRPr="00C810B9">
              <w:rPr>
                <w:b/>
                <w:bCs/>
                <w:u w:val="single"/>
              </w:rPr>
              <w:t xml:space="preserve">Meeting No. </w:t>
            </w:r>
            <w:r>
              <w:rPr>
                <w:b/>
                <w:bCs/>
                <w:u w:val="single"/>
              </w:rPr>
              <w:t>XX</w:t>
            </w:r>
            <w:r w:rsidRPr="00C810B9">
              <w:rPr>
                <w:b/>
                <w:bCs/>
                <w:u w:val="single"/>
              </w:rPr>
              <w:t xml:space="preserve"> (</w:t>
            </w:r>
            <w:r>
              <w:rPr>
                <w:b/>
                <w:bCs/>
                <w:u w:val="single"/>
              </w:rPr>
              <w:t>dates and location TBD</w:t>
            </w:r>
            <w:r w:rsidRPr="00C810B9">
              <w:rPr>
                <w:b/>
                <w:bCs/>
                <w:u w:val="single"/>
              </w:rPr>
              <w:t>)</w:t>
            </w:r>
          </w:p>
          <w:p w14:paraId="4256BF78" w14:textId="77777777" w:rsidR="00D1586B" w:rsidRPr="00C810B9" w:rsidRDefault="00D1586B" w:rsidP="004537ED">
            <w:pPr>
              <w:pStyle w:val="Tabletext0"/>
              <w:rPr>
                <w:rFonts w:eastAsia="SimSun"/>
                <w:lang w:eastAsia="zh-CN"/>
              </w:rPr>
            </w:pPr>
            <w:r w:rsidRPr="00C810B9">
              <w:rPr>
                <w:rFonts w:eastAsia="SimSun"/>
                <w:lang w:eastAsia="zh-CN"/>
              </w:rPr>
              <w:t>1</w:t>
            </w:r>
            <w:r w:rsidRPr="00C810B9">
              <w:rPr>
                <w:rFonts w:eastAsia="SimSun"/>
                <w:lang w:eastAsia="zh-CN"/>
              </w:rPr>
              <w:tab/>
              <w:t xml:space="preserve">Finalize work on the new ITU-R Recommendation(s)/Report(s) based on input contributions, as </w:t>
            </w:r>
            <w:proofErr w:type="gramStart"/>
            <w:r w:rsidRPr="00C810B9">
              <w:rPr>
                <w:rFonts w:eastAsia="SimSun"/>
                <w:lang w:eastAsia="zh-CN"/>
              </w:rPr>
              <w:t>appropriate;</w:t>
            </w:r>
            <w:proofErr w:type="gramEnd"/>
          </w:p>
          <w:p w14:paraId="14FC46E6" w14:textId="77777777" w:rsidR="00D1586B" w:rsidRPr="00C810B9" w:rsidRDefault="00D1586B" w:rsidP="004537ED">
            <w:pPr>
              <w:pStyle w:val="Tabletext0"/>
              <w:rPr>
                <w:rFonts w:eastAsia="SimSun"/>
                <w:lang w:eastAsia="zh-CN"/>
              </w:rPr>
            </w:pPr>
            <w:r w:rsidRPr="00C810B9">
              <w:rPr>
                <w:rFonts w:eastAsia="SimSun"/>
                <w:lang w:eastAsia="zh-CN"/>
              </w:rPr>
              <w:t>2</w:t>
            </w:r>
            <w:r w:rsidRPr="00C810B9">
              <w:rPr>
                <w:rFonts w:eastAsia="SimSun"/>
                <w:lang w:eastAsia="zh-CN"/>
              </w:rPr>
              <w:tab/>
              <w:t xml:space="preserve">Update the draft CPM text based on input </w:t>
            </w:r>
            <w:proofErr w:type="gramStart"/>
            <w:r w:rsidRPr="00C810B9">
              <w:rPr>
                <w:rFonts w:eastAsia="SimSun"/>
                <w:lang w:eastAsia="zh-CN"/>
              </w:rPr>
              <w:t>contributions;</w:t>
            </w:r>
            <w:proofErr w:type="gramEnd"/>
          </w:p>
          <w:p w14:paraId="2D38930A" w14:textId="77777777" w:rsidR="00D1586B" w:rsidRPr="00C810B9" w:rsidRDefault="00D1586B" w:rsidP="004537ED">
            <w:pPr>
              <w:pStyle w:val="Tabletext0"/>
              <w:rPr>
                <w:rFonts w:eastAsia="SimSun"/>
                <w:lang w:eastAsia="zh-CN"/>
              </w:rPr>
            </w:pPr>
            <w:r w:rsidRPr="00C810B9">
              <w:t>3</w:t>
            </w:r>
            <w:r w:rsidRPr="00C810B9">
              <w:tab/>
              <w:t xml:space="preserve">Send </w:t>
            </w:r>
            <w:r w:rsidRPr="00C810B9">
              <w:rPr>
                <w:rFonts w:eastAsia="SimSun"/>
                <w:lang w:eastAsia="zh-CN"/>
              </w:rPr>
              <w:t>liaison statements</w:t>
            </w:r>
            <w:r w:rsidRPr="00C810B9">
              <w:t xml:space="preserve"> to contributing groups as </w:t>
            </w:r>
            <w:proofErr w:type="gramStart"/>
            <w:r w:rsidRPr="00C810B9">
              <w:t>necessary;</w:t>
            </w:r>
            <w:proofErr w:type="gramEnd"/>
          </w:p>
          <w:p w14:paraId="6E6DA3EC" w14:textId="77777777" w:rsidR="00D1586B" w:rsidRPr="00C810B9" w:rsidRDefault="00D1586B" w:rsidP="004537ED">
            <w:pPr>
              <w:pStyle w:val="Tabletext0"/>
              <w:rPr>
                <w:rFonts w:eastAsia="SimSun"/>
                <w:lang w:eastAsia="zh-CN"/>
              </w:rPr>
            </w:pPr>
            <w:r w:rsidRPr="00C810B9">
              <w:rPr>
                <w:rFonts w:eastAsia="SimSun"/>
                <w:lang w:eastAsia="zh-CN"/>
              </w:rPr>
              <w:t>4</w:t>
            </w:r>
            <w:r w:rsidRPr="00C810B9">
              <w:rPr>
                <w:rFonts w:eastAsia="SimSun"/>
                <w:lang w:eastAsia="zh-CN"/>
              </w:rPr>
              <w:tab/>
              <w:t>Review and revise the detailed workplan as necessary.</w:t>
            </w:r>
          </w:p>
          <w:p w14:paraId="7F3684E6" w14:textId="77777777" w:rsidR="00D1586B" w:rsidRPr="00C810B9" w:rsidRDefault="00D1586B" w:rsidP="004537ED">
            <w:pPr>
              <w:pStyle w:val="Tabletext0"/>
              <w:spacing w:before="80"/>
              <w:rPr>
                <w:b/>
                <w:bCs/>
                <w:u w:val="single"/>
              </w:rPr>
            </w:pPr>
            <w:r w:rsidRPr="00C810B9">
              <w:rPr>
                <w:b/>
                <w:bCs/>
                <w:u w:val="single"/>
              </w:rPr>
              <w:t xml:space="preserve">Meeting No. </w:t>
            </w:r>
            <w:r>
              <w:rPr>
                <w:b/>
                <w:bCs/>
                <w:u w:val="single"/>
              </w:rPr>
              <w:t>XX</w:t>
            </w:r>
            <w:r w:rsidRPr="00C810B9">
              <w:rPr>
                <w:b/>
                <w:bCs/>
                <w:u w:val="single"/>
              </w:rPr>
              <w:t xml:space="preserve"> (</w:t>
            </w:r>
            <w:r>
              <w:rPr>
                <w:b/>
                <w:bCs/>
                <w:u w:val="single"/>
              </w:rPr>
              <w:t>dates and location TBD</w:t>
            </w:r>
            <w:r w:rsidRPr="00C810B9">
              <w:rPr>
                <w:b/>
                <w:bCs/>
                <w:u w:val="single"/>
              </w:rPr>
              <w:t>)</w:t>
            </w:r>
          </w:p>
          <w:p w14:paraId="13742F87" w14:textId="77777777" w:rsidR="00B86840" w:rsidRPr="00C810B9" w:rsidRDefault="00D1586B" w:rsidP="00B86840">
            <w:pPr>
              <w:pStyle w:val="Tabletext0"/>
              <w:rPr>
                <w:ins w:id="7" w:author="Carmelo" w:date="2024-02-22T14:45:00Z"/>
                <w:rFonts w:eastAsia="SimSun"/>
                <w:lang w:eastAsia="zh-CN"/>
              </w:rPr>
            </w:pPr>
            <w:r w:rsidRPr="00C810B9">
              <w:rPr>
                <w:rFonts w:eastAsia="SimSun"/>
                <w:lang w:eastAsia="zh-CN"/>
              </w:rPr>
              <w:t>1</w:t>
            </w:r>
            <w:ins w:id="8" w:author="Carmelo" w:date="2024-02-22T14:45:00Z">
              <w:r w:rsidR="00B86840" w:rsidRPr="00C810B9">
                <w:rPr>
                  <w:rFonts w:eastAsia="SimSun"/>
                  <w:lang w:eastAsia="zh-CN"/>
                </w:rPr>
                <w:t>1</w:t>
              </w:r>
              <w:r w:rsidR="00B86840" w:rsidRPr="00C810B9">
                <w:rPr>
                  <w:rFonts w:eastAsia="SimSun"/>
                  <w:lang w:eastAsia="zh-CN"/>
                </w:rPr>
                <w:tab/>
                <w:t xml:space="preserve">Consider input </w:t>
              </w:r>
              <w:proofErr w:type="gramStart"/>
              <w:r w:rsidR="00B86840" w:rsidRPr="00C810B9">
                <w:rPr>
                  <w:rFonts w:eastAsia="SimSun"/>
                  <w:lang w:eastAsia="zh-CN"/>
                </w:rPr>
                <w:t>contributions;</w:t>
              </w:r>
              <w:proofErr w:type="gramEnd"/>
            </w:ins>
          </w:p>
          <w:p w14:paraId="6B500843" w14:textId="77777777" w:rsidR="00B86840" w:rsidRPr="00C810B9" w:rsidRDefault="00B86840" w:rsidP="00B86840">
            <w:pPr>
              <w:pStyle w:val="Tabletext0"/>
              <w:rPr>
                <w:ins w:id="9" w:author="Carmelo" w:date="2024-02-22T14:45:00Z"/>
                <w:rFonts w:eastAsia="SimSun"/>
                <w:lang w:eastAsia="zh-CN"/>
              </w:rPr>
            </w:pPr>
            <w:ins w:id="10" w:author="Carmelo" w:date="2024-02-22T14:45:00Z">
              <w:r w:rsidRPr="00C810B9">
                <w:rPr>
                  <w:rFonts w:eastAsia="SimSun"/>
                  <w:lang w:eastAsia="zh-CN"/>
                </w:rPr>
                <w:t>2</w:t>
              </w:r>
              <w:r w:rsidRPr="00C810B9">
                <w:rPr>
                  <w:rFonts w:eastAsia="SimSun"/>
                  <w:lang w:eastAsia="zh-CN"/>
                </w:rPr>
                <w:tab/>
                <w:t xml:space="preserve">Finalize the draft CPM </w:t>
              </w:r>
              <w:proofErr w:type="gramStart"/>
              <w:r w:rsidRPr="00C810B9">
                <w:rPr>
                  <w:rFonts w:eastAsia="SimSun"/>
                  <w:lang w:eastAsia="zh-CN"/>
                </w:rPr>
                <w:t>text;</w:t>
              </w:r>
              <w:proofErr w:type="gramEnd"/>
            </w:ins>
          </w:p>
          <w:p w14:paraId="7859D159" w14:textId="77777777" w:rsidR="00B86840" w:rsidRPr="00C810B9" w:rsidRDefault="00B86840" w:rsidP="00B86840">
            <w:pPr>
              <w:pStyle w:val="Tabletext0"/>
              <w:rPr>
                <w:ins w:id="11" w:author="Carmelo" w:date="2024-02-22T14:45:00Z"/>
              </w:rPr>
            </w:pPr>
            <w:ins w:id="12" w:author="Carmelo" w:date="2024-02-22T14:45:00Z">
              <w:r w:rsidRPr="00C810B9">
                <w:t>3</w:t>
              </w:r>
              <w:r w:rsidRPr="00C810B9">
                <w:tab/>
                <w:t xml:space="preserve">Send </w:t>
              </w:r>
              <w:r w:rsidRPr="00C810B9">
                <w:rPr>
                  <w:rFonts w:eastAsia="SimSun"/>
                  <w:lang w:eastAsia="zh-CN"/>
                </w:rPr>
                <w:t>liaison statements</w:t>
              </w:r>
              <w:r w:rsidRPr="00C810B9">
                <w:t xml:space="preserve"> to contributing groups as necessary.</w:t>
              </w:r>
            </w:ins>
          </w:p>
          <w:p w14:paraId="6995689C" w14:textId="28C12976" w:rsidR="00D1586B" w:rsidRPr="00C810B9" w:rsidDel="00B86840" w:rsidRDefault="00D1586B" w:rsidP="004537ED">
            <w:pPr>
              <w:pStyle w:val="Tabletext0"/>
              <w:rPr>
                <w:del w:id="13" w:author="Carmelo" w:date="2024-02-22T14:45:00Z"/>
                <w:rFonts w:eastAsia="SimSun"/>
                <w:lang w:eastAsia="zh-CN"/>
              </w:rPr>
            </w:pPr>
            <w:del w:id="14" w:author="Carmelo" w:date="2024-02-22T14:45:00Z">
              <w:r w:rsidRPr="00C810B9" w:rsidDel="00B86840">
                <w:rPr>
                  <w:rFonts w:eastAsia="SimSun"/>
                  <w:lang w:eastAsia="zh-CN"/>
                </w:rPr>
                <w:tab/>
                <w:delText>Update the draft CPM text based on input contributions;</w:delText>
              </w:r>
            </w:del>
          </w:p>
          <w:p w14:paraId="23DB08A8" w14:textId="6415B9D7" w:rsidR="00D1586B" w:rsidRPr="00C810B9" w:rsidDel="00B86840" w:rsidRDefault="00D1586B" w:rsidP="004537ED">
            <w:pPr>
              <w:pStyle w:val="Tabletext0"/>
              <w:rPr>
                <w:del w:id="15" w:author="Carmelo" w:date="2024-02-22T14:45:00Z"/>
                <w:rFonts w:eastAsia="SimSun"/>
                <w:lang w:eastAsia="zh-CN"/>
              </w:rPr>
            </w:pPr>
            <w:del w:id="16" w:author="Carmelo" w:date="2024-02-22T14:45:00Z">
              <w:r w:rsidRPr="00C810B9" w:rsidDel="00B86840">
                <w:delText>2</w:delText>
              </w:r>
              <w:r w:rsidRPr="00C810B9" w:rsidDel="00B86840">
                <w:tab/>
                <w:delText xml:space="preserve">Send </w:delText>
              </w:r>
              <w:r w:rsidRPr="00C810B9" w:rsidDel="00B86840">
                <w:rPr>
                  <w:rFonts w:eastAsia="SimSun"/>
                  <w:lang w:eastAsia="zh-CN"/>
                </w:rPr>
                <w:delText>liaison statements</w:delText>
              </w:r>
              <w:r w:rsidRPr="00C810B9" w:rsidDel="00B86840">
                <w:delText xml:space="preserve"> to contributing groups as necessary;</w:delText>
              </w:r>
            </w:del>
          </w:p>
          <w:p w14:paraId="24E7E2A9" w14:textId="51465D40" w:rsidR="00D1586B" w:rsidRPr="00C810B9" w:rsidDel="00B86840" w:rsidRDefault="00D1586B" w:rsidP="004537ED">
            <w:pPr>
              <w:pStyle w:val="Tabletext0"/>
              <w:rPr>
                <w:del w:id="17" w:author="Carmelo" w:date="2024-02-22T14:45:00Z"/>
                <w:rFonts w:eastAsia="SimSun"/>
                <w:lang w:eastAsia="zh-CN"/>
              </w:rPr>
            </w:pPr>
            <w:del w:id="18" w:author="Carmelo" w:date="2024-02-22T14:45:00Z">
              <w:r w:rsidRPr="00C810B9" w:rsidDel="00B86840">
                <w:rPr>
                  <w:rFonts w:eastAsia="SimSun"/>
                  <w:lang w:eastAsia="zh-CN"/>
                </w:rPr>
                <w:delText>3</w:delText>
              </w:r>
              <w:r w:rsidRPr="00C810B9" w:rsidDel="00B86840">
                <w:rPr>
                  <w:rFonts w:eastAsia="SimSun"/>
                  <w:lang w:eastAsia="zh-CN"/>
                </w:rPr>
                <w:tab/>
                <w:delText>Review and revise the detailed workplan as necessary.</w:delText>
              </w:r>
            </w:del>
          </w:p>
          <w:p w14:paraId="6EEF27C3" w14:textId="64171AE6" w:rsidR="00D1586B" w:rsidRPr="00C810B9" w:rsidDel="00B86840" w:rsidRDefault="00D1586B" w:rsidP="004537ED">
            <w:pPr>
              <w:pStyle w:val="Tabletext0"/>
              <w:spacing w:before="80"/>
              <w:rPr>
                <w:del w:id="19" w:author="Carmelo" w:date="2024-02-22T14:45:00Z"/>
                <w:b/>
                <w:bCs/>
                <w:u w:val="single"/>
              </w:rPr>
            </w:pPr>
            <w:del w:id="20" w:author="Carmelo" w:date="2024-02-22T14:45:00Z">
              <w:r w:rsidRPr="00C810B9" w:rsidDel="00B86840">
                <w:rPr>
                  <w:b/>
                  <w:bCs/>
                  <w:u w:val="single"/>
                </w:rPr>
                <w:delText xml:space="preserve">Meeting No. </w:delText>
              </w:r>
              <w:r w:rsidDel="00B86840">
                <w:rPr>
                  <w:b/>
                  <w:bCs/>
                  <w:u w:val="single"/>
                </w:rPr>
                <w:delText>XX</w:delText>
              </w:r>
              <w:r w:rsidRPr="00C810B9" w:rsidDel="00B86840">
                <w:rPr>
                  <w:b/>
                  <w:bCs/>
                  <w:u w:val="single"/>
                </w:rPr>
                <w:delText xml:space="preserve"> (</w:delText>
              </w:r>
              <w:r w:rsidDel="00B86840">
                <w:rPr>
                  <w:b/>
                  <w:bCs/>
                  <w:u w:val="single"/>
                </w:rPr>
                <w:delText>dates and location TBD</w:delText>
              </w:r>
              <w:r w:rsidRPr="00C810B9" w:rsidDel="00B86840">
                <w:rPr>
                  <w:b/>
                  <w:bCs/>
                  <w:u w:val="single"/>
                </w:rPr>
                <w:delText>)</w:delText>
              </w:r>
            </w:del>
          </w:p>
          <w:p w14:paraId="67D550C9" w14:textId="559C082D" w:rsidR="00D1586B" w:rsidRPr="00C810B9" w:rsidDel="00B86840" w:rsidRDefault="00D1586B" w:rsidP="004537ED">
            <w:pPr>
              <w:pStyle w:val="Tabletext0"/>
              <w:rPr>
                <w:del w:id="21" w:author="Carmelo" w:date="2024-02-22T14:45:00Z"/>
                <w:rFonts w:eastAsia="SimSun"/>
                <w:lang w:eastAsia="zh-CN"/>
              </w:rPr>
            </w:pPr>
            <w:del w:id="22" w:author="Carmelo" w:date="2024-02-22T14:45:00Z">
              <w:r w:rsidRPr="00C810B9" w:rsidDel="00B86840">
                <w:rPr>
                  <w:rFonts w:eastAsia="SimSun"/>
                  <w:lang w:eastAsia="zh-CN"/>
                </w:rPr>
                <w:delText>1</w:delText>
              </w:r>
              <w:r w:rsidRPr="00C810B9" w:rsidDel="00B86840">
                <w:rPr>
                  <w:rFonts w:eastAsia="SimSun"/>
                  <w:lang w:eastAsia="zh-CN"/>
                </w:rPr>
                <w:tab/>
                <w:delText>Consider input contributions;</w:delText>
              </w:r>
            </w:del>
          </w:p>
          <w:p w14:paraId="7D890D0D" w14:textId="3CEA0F10" w:rsidR="00D1586B" w:rsidRPr="00C810B9" w:rsidDel="00B86840" w:rsidRDefault="00D1586B" w:rsidP="004537ED">
            <w:pPr>
              <w:pStyle w:val="Tabletext0"/>
              <w:rPr>
                <w:del w:id="23" w:author="Carmelo" w:date="2024-02-22T14:45:00Z"/>
                <w:rFonts w:eastAsia="SimSun"/>
                <w:lang w:eastAsia="zh-CN"/>
              </w:rPr>
            </w:pPr>
            <w:del w:id="24" w:author="Carmelo" w:date="2024-02-22T14:45:00Z">
              <w:r w:rsidRPr="00C810B9" w:rsidDel="00B86840">
                <w:rPr>
                  <w:rFonts w:eastAsia="SimSun"/>
                  <w:lang w:eastAsia="zh-CN"/>
                </w:rPr>
                <w:delText>2</w:delText>
              </w:r>
              <w:r w:rsidRPr="00C810B9" w:rsidDel="00B86840">
                <w:rPr>
                  <w:rFonts w:eastAsia="SimSun"/>
                  <w:lang w:eastAsia="zh-CN"/>
                </w:rPr>
                <w:tab/>
                <w:delText>Finalize the draft CPM text;</w:delText>
              </w:r>
            </w:del>
          </w:p>
          <w:p w14:paraId="0DC6AA5B" w14:textId="138D43D0" w:rsidR="00D1586B" w:rsidRPr="00C810B9" w:rsidDel="00B86840" w:rsidRDefault="00D1586B" w:rsidP="004537ED">
            <w:pPr>
              <w:pStyle w:val="Tabletext0"/>
              <w:rPr>
                <w:del w:id="25" w:author="Carmelo" w:date="2024-02-22T14:45:00Z"/>
              </w:rPr>
            </w:pPr>
            <w:del w:id="26" w:author="Carmelo" w:date="2024-02-22T14:45:00Z">
              <w:r w:rsidRPr="00C810B9" w:rsidDel="00B86840">
                <w:delText>3</w:delText>
              </w:r>
              <w:r w:rsidRPr="00C810B9" w:rsidDel="00B86840">
                <w:tab/>
                <w:delText xml:space="preserve">Send </w:delText>
              </w:r>
              <w:r w:rsidRPr="00C810B9" w:rsidDel="00B86840">
                <w:rPr>
                  <w:rFonts w:eastAsia="SimSun"/>
                  <w:lang w:eastAsia="zh-CN"/>
                </w:rPr>
                <w:delText>liaison statements</w:delText>
              </w:r>
              <w:r w:rsidRPr="00C810B9" w:rsidDel="00B86840">
                <w:delText xml:space="preserve"> to contributing groups as necessary.</w:delText>
              </w:r>
            </w:del>
          </w:p>
          <w:p w14:paraId="198217A3" w14:textId="77777777" w:rsidR="00D1586B" w:rsidRPr="00C810B9" w:rsidRDefault="00D1586B" w:rsidP="004537ED">
            <w:pPr>
              <w:pStyle w:val="Tabletext0"/>
            </w:pPr>
          </w:p>
          <w:p w14:paraId="2ED192FF" w14:textId="77777777" w:rsidR="00D1586B" w:rsidRPr="00C810B9" w:rsidRDefault="00D1586B" w:rsidP="004537ED">
            <w:pPr>
              <w:pStyle w:val="Tabletext0"/>
              <w:rPr>
                <w:rFonts w:eastAsia="SimSun"/>
                <w:i/>
                <w:lang w:eastAsia="zh-CN"/>
              </w:rPr>
            </w:pPr>
            <w:r w:rsidRPr="00C810B9">
              <w:rPr>
                <w:i/>
              </w:rPr>
              <w:t>Note: Final CPM Text date to be amended once CPM deadline is set.</w:t>
            </w:r>
          </w:p>
        </w:tc>
      </w:tr>
    </w:tbl>
    <w:p w14:paraId="04C04639" w14:textId="77777777" w:rsidR="00931357" w:rsidRDefault="00931357">
      <w:pPr>
        <w:tabs>
          <w:tab w:val="clear" w:pos="1134"/>
          <w:tab w:val="clear" w:pos="1871"/>
          <w:tab w:val="clear" w:pos="2268"/>
        </w:tabs>
        <w:overflowPunct/>
        <w:autoSpaceDE/>
        <w:autoSpaceDN/>
        <w:adjustRightInd/>
        <w:spacing w:before="0" w:after="160" w:line="259" w:lineRule="auto"/>
        <w:textAlignment w:val="auto"/>
      </w:pPr>
    </w:p>
    <w:p w14:paraId="5CA3A373" w14:textId="77777777" w:rsidR="00A85ECC" w:rsidRDefault="00A85ECC">
      <w:bookmarkStart w:id="27" w:name="dbreak"/>
      <w:bookmarkEnd w:id="27"/>
    </w:p>
    <w:sectPr w:rsidR="00A85ECC" w:rsidSect="002225C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600DECE" w14:textId="77777777" w:rsidR="002225C0" w:rsidRDefault="002225C0" w:rsidP="008B04FD">
      <w:pPr>
        <w:spacing w:before="0"/>
      </w:pPr>
      <w:r>
        <w:separator/>
      </w:r>
    </w:p>
  </w:endnote>
  <w:endnote w:type="continuationSeparator" w:id="0">
    <w:p w14:paraId="68A9EE04" w14:textId="77777777" w:rsidR="002225C0" w:rsidRDefault="002225C0" w:rsidP="008B04FD">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MS Mincho">
    <w:altName w:val="ＭＳ 明朝"/>
    <w:panose1 w:val="02020609040205080304"/>
    <w:charset w:val="80"/>
    <w:family w:val="modern"/>
    <w:pitch w:val="fixed"/>
    <w:sig w:usb0="E00002FF" w:usb1="6AC7FDFB" w:usb2="08000012" w:usb3="00000000" w:csb0="0002009F"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3095079"/>
      <w:docPartObj>
        <w:docPartGallery w:val="Page Numbers (Bottom of Page)"/>
        <w:docPartUnique/>
      </w:docPartObj>
    </w:sdtPr>
    <w:sdtEndPr>
      <w:rPr>
        <w:noProof/>
      </w:rPr>
    </w:sdtEndPr>
    <w:sdtContent>
      <w:p w14:paraId="4B35EB1D" w14:textId="2DA3ACAC" w:rsidR="00314623" w:rsidRDefault="00314623">
        <w:pPr>
          <w:pStyle w:val="Footer"/>
        </w:pPr>
        <w:r>
          <w:fldChar w:fldCharType="begin"/>
        </w:r>
        <w:r>
          <w:instrText xml:space="preserve"> PAGE   \* MERGEFORMAT </w:instrText>
        </w:r>
        <w:r>
          <w:fldChar w:fldCharType="separate"/>
        </w:r>
        <w:r>
          <w:rPr>
            <w:noProof/>
          </w:rPr>
          <w:t>2</w:t>
        </w:r>
        <w:r>
          <w:rPr>
            <w:noProof/>
          </w:rPr>
          <w:fldChar w:fldCharType="end"/>
        </w:r>
      </w:p>
    </w:sdtContent>
  </w:sdt>
  <w:p w14:paraId="6A1F44BB" w14:textId="77777777" w:rsidR="00314623" w:rsidRDefault="0031462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EDD7400" w14:textId="77777777" w:rsidR="002225C0" w:rsidRDefault="002225C0" w:rsidP="008B04FD">
      <w:pPr>
        <w:spacing w:before="0"/>
      </w:pPr>
      <w:r>
        <w:separator/>
      </w:r>
    </w:p>
  </w:footnote>
  <w:footnote w:type="continuationSeparator" w:id="0">
    <w:p w14:paraId="5D07F8FC" w14:textId="77777777" w:rsidR="002225C0" w:rsidRDefault="002225C0" w:rsidP="008B04FD">
      <w:pPr>
        <w:spacing w:before="0"/>
      </w:pPr>
      <w:r>
        <w:continuationSeparator/>
      </w:r>
    </w:p>
  </w:footnote>
</w:footnote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Carmelo">
    <w15:presenceInfo w15:providerId="Windows Live" w15:userId="acecc714fea6919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trackRevisions/>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178C"/>
    <w:rsid w:val="00002877"/>
    <w:rsid w:val="0001784D"/>
    <w:rsid w:val="00026618"/>
    <w:rsid w:val="00027332"/>
    <w:rsid w:val="000315B7"/>
    <w:rsid w:val="00031AC6"/>
    <w:rsid w:val="000544A9"/>
    <w:rsid w:val="00060642"/>
    <w:rsid w:val="000612A1"/>
    <w:rsid w:val="0006775C"/>
    <w:rsid w:val="00073FE3"/>
    <w:rsid w:val="00077F61"/>
    <w:rsid w:val="00090959"/>
    <w:rsid w:val="000912F8"/>
    <w:rsid w:val="00094E7C"/>
    <w:rsid w:val="000A1470"/>
    <w:rsid w:val="000A5F1A"/>
    <w:rsid w:val="000A7E11"/>
    <w:rsid w:val="000D2FF9"/>
    <w:rsid w:val="000D4663"/>
    <w:rsid w:val="000F0C80"/>
    <w:rsid w:val="001000E7"/>
    <w:rsid w:val="00105726"/>
    <w:rsid w:val="00111C22"/>
    <w:rsid w:val="001146FD"/>
    <w:rsid w:val="00117592"/>
    <w:rsid w:val="0012018F"/>
    <w:rsid w:val="00130F0E"/>
    <w:rsid w:val="00142108"/>
    <w:rsid w:val="00163C5C"/>
    <w:rsid w:val="00167ABC"/>
    <w:rsid w:val="001A08FD"/>
    <w:rsid w:val="001C30DD"/>
    <w:rsid w:val="001E342E"/>
    <w:rsid w:val="001F30EA"/>
    <w:rsid w:val="001F3BE1"/>
    <w:rsid w:val="001F51F1"/>
    <w:rsid w:val="00207FF8"/>
    <w:rsid w:val="00216698"/>
    <w:rsid w:val="00216A75"/>
    <w:rsid w:val="002171B4"/>
    <w:rsid w:val="002176D5"/>
    <w:rsid w:val="0022167C"/>
    <w:rsid w:val="002225C0"/>
    <w:rsid w:val="00233D42"/>
    <w:rsid w:val="0023711F"/>
    <w:rsid w:val="00242584"/>
    <w:rsid w:val="002436A3"/>
    <w:rsid w:val="002765C5"/>
    <w:rsid w:val="00277F4B"/>
    <w:rsid w:val="002A2BB9"/>
    <w:rsid w:val="002B3055"/>
    <w:rsid w:val="002B54A3"/>
    <w:rsid w:val="002C2229"/>
    <w:rsid w:val="002E60C9"/>
    <w:rsid w:val="002E743D"/>
    <w:rsid w:val="002F1514"/>
    <w:rsid w:val="002F2176"/>
    <w:rsid w:val="0030507C"/>
    <w:rsid w:val="00307A9B"/>
    <w:rsid w:val="00314623"/>
    <w:rsid w:val="003337CB"/>
    <w:rsid w:val="003468AE"/>
    <w:rsid w:val="00355F30"/>
    <w:rsid w:val="00370160"/>
    <w:rsid w:val="003727A4"/>
    <w:rsid w:val="003739DD"/>
    <w:rsid w:val="0037414B"/>
    <w:rsid w:val="00381D64"/>
    <w:rsid w:val="00381FC8"/>
    <w:rsid w:val="00385663"/>
    <w:rsid w:val="0038664A"/>
    <w:rsid w:val="00390161"/>
    <w:rsid w:val="003A7396"/>
    <w:rsid w:val="003B3E0A"/>
    <w:rsid w:val="003D6A5B"/>
    <w:rsid w:val="003E06DC"/>
    <w:rsid w:val="003E6451"/>
    <w:rsid w:val="003E651D"/>
    <w:rsid w:val="003F2E15"/>
    <w:rsid w:val="003F3139"/>
    <w:rsid w:val="003F3265"/>
    <w:rsid w:val="00404FAA"/>
    <w:rsid w:val="00421BBF"/>
    <w:rsid w:val="004263AD"/>
    <w:rsid w:val="0043325D"/>
    <w:rsid w:val="00433A78"/>
    <w:rsid w:val="00437A07"/>
    <w:rsid w:val="0045219D"/>
    <w:rsid w:val="00461986"/>
    <w:rsid w:val="00473062"/>
    <w:rsid w:val="00486872"/>
    <w:rsid w:val="004A52BB"/>
    <w:rsid w:val="004A54B1"/>
    <w:rsid w:val="004C5B53"/>
    <w:rsid w:val="004D0902"/>
    <w:rsid w:val="004D4661"/>
    <w:rsid w:val="004E47B3"/>
    <w:rsid w:val="004F2A33"/>
    <w:rsid w:val="004F7EA3"/>
    <w:rsid w:val="00503631"/>
    <w:rsid w:val="00506849"/>
    <w:rsid w:val="00514D23"/>
    <w:rsid w:val="00522ADC"/>
    <w:rsid w:val="005354A2"/>
    <w:rsid w:val="0054284F"/>
    <w:rsid w:val="00550FA2"/>
    <w:rsid w:val="005733AE"/>
    <w:rsid w:val="005761ED"/>
    <w:rsid w:val="00581807"/>
    <w:rsid w:val="005827A4"/>
    <w:rsid w:val="00584F75"/>
    <w:rsid w:val="00590571"/>
    <w:rsid w:val="005925EE"/>
    <w:rsid w:val="005B6DBD"/>
    <w:rsid w:val="005C161B"/>
    <w:rsid w:val="005C478D"/>
    <w:rsid w:val="005D6D1D"/>
    <w:rsid w:val="005F3A59"/>
    <w:rsid w:val="005F716A"/>
    <w:rsid w:val="00610777"/>
    <w:rsid w:val="006271EB"/>
    <w:rsid w:val="00630C1E"/>
    <w:rsid w:val="006352EB"/>
    <w:rsid w:val="00641AA8"/>
    <w:rsid w:val="00645E5D"/>
    <w:rsid w:val="00647F72"/>
    <w:rsid w:val="0065256B"/>
    <w:rsid w:val="006525E2"/>
    <w:rsid w:val="00654DE8"/>
    <w:rsid w:val="006575E7"/>
    <w:rsid w:val="0066389A"/>
    <w:rsid w:val="006770E5"/>
    <w:rsid w:val="00684EA1"/>
    <w:rsid w:val="006A4C58"/>
    <w:rsid w:val="006A6A76"/>
    <w:rsid w:val="006C1B29"/>
    <w:rsid w:val="006C2A4D"/>
    <w:rsid w:val="006C3CA2"/>
    <w:rsid w:val="006C46C9"/>
    <w:rsid w:val="006C5B9F"/>
    <w:rsid w:val="006D24C2"/>
    <w:rsid w:val="006D492A"/>
    <w:rsid w:val="006E36E7"/>
    <w:rsid w:val="006F16F5"/>
    <w:rsid w:val="006F3BCA"/>
    <w:rsid w:val="00701F3A"/>
    <w:rsid w:val="007142EB"/>
    <w:rsid w:val="00725A4D"/>
    <w:rsid w:val="00732BA5"/>
    <w:rsid w:val="00733EC9"/>
    <w:rsid w:val="0074709D"/>
    <w:rsid w:val="007476D0"/>
    <w:rsid w:val="007550B0"/>
    <w:rsid w:val="00755A78"/>
    <w:rsid w:val="00764D61"/>
    <w:rsid w:val="007707CA"/>
    <w:rsid w:val="00782D17"/>
    <w:rsid w:val="007927E6"/>
    <w:rsid w:val="00796BE2"/>
    <w:rsid w:val="007A538B"/>
    <w:rsid w:val="007B4030"/>
    <w:rsid w:val="007C2895"/>
    <w:rsid w:val="007D0EC9"/>
    <w:rsid w:val="007D6005"/>
    <w:rsid w:val="007D7EA7"/>
    <w:rsid w:val="007F7B39"/>
    <w:rsid w:val="00813A9D"/>
    <w:rsid w:val="008208EF"/>
    <w:rsid w:val="008370E5"/>
    <w:rsid w:val="00842647"/>
    <w:rsid w:val="00854C61"/>
    <w:rsid w:val="00860B7F"/>
    <w:rsid w:val="008741C2"/>
    <w:rsid w:val="00876F32"/>
    <w:rsid w:val="00881ECE"/>
    <w:rsid w:val="00891869"/>
    <w:rsid w:val="00895861"/>
    <w:rsid w:val="00897D53"/>
    <w:rsid w:val="008A1E77"/>
    <w:rsid w:val="008A35D6"/>
    <w:rsid w:val="008B04FD"/>
    <w:rsid w:val="008B1672"/>
    <w:rsid w:val="008B7919"/>
    <w:rsid w:val="008C1DA7"/>
    <w:rsid w:val="008D3103"/>
    <w:rsid w:val="008D53CA"/>
    <w:rsid w:val="008D6121"/>
    <w:rsid w:val="008E6D4C"/>
    <w:rsid w:val="008F0023"/>
    <w:rsid w:val="008F4252"/>
    <w:rsid w:val="008F4B84"/>
    <w:rsid w:val="008F521F"/>
    <w:rsid w:val="008F5771"/>
    <w:rsid w:val="009020AD"/>
    <w:rsid w:val="00910347"/>
    <w:rsid w:val="0091106C"/>
    <w:rsid w:val="00925EFB"/>
    <w:rsid w:val="00931357"/>
    <w:rsid w:val="00934BD4"/>
    <w:rsid w:val="00941C55"/>
    <w:rsid w:val="00954E1A"/>
    <w:rsid w:val="00960BA8"/>
    <w:rsid w:val="009721A4"/>
    <w:rsid w:val="009733CF"/>
    <w:rsid w:val="00985877"/>
    <w:rsid w:val="009A1747"/>
    <w:rsid w:val="009A36AD"/>
    <w:rsid w:val="009A52B1"/>
    <w:rsid w:val="009B0D06"/>
    <w:rsid w:val="009B27AC"/>
    <w:rsid w:val="009B2C72"/>
    <w:rsid w:val="009B64FE"/>
    <w:rsid w:val="009C75F4"/>
    <w:rsid w:val="009E051E"/>
    <w:rsid w:val="009E6730"/>
    <w:rsid w:val="009F71C6"/>
    <w:rsid w:val="00A14705"/>
    <w:rsid w:val="00A16137"/>
    <w:rsid w:val="00A34D34"/>
    <w:rsid w:val="00A5026D"/>
    <w:rsid w:val="00A5178C"/>
    <w:rsid w:val="00A54C78"/>
    <w:rsid w:val="00A7105E"/>
    <w:rsid w:val="00A85ECC"/>
    <w:rsid w:val="00A91A31"/>
    <w:rsid w:val="00A923BA"/>
    <w:rsid w:val="00A93655"/>
    <w:rsid w:val="00A952E7"/>
    <w:rsid w:val="00AA4D9B"/>
    <w:rsid w:val="00AA53ED"/>
    <w:rsid w:val="00AA7360"/>
    <w:rsid w:val="00AB2399"/>
    <w:rsid w:val="00AD6652"/>
    <w:rsid w:val="00AE327F"/>
    <w:rsid w:val="00B0546F"/>
    <w:rsid w:val="00B308A4"/>
    <w:rsid w:val="00B452A7"/>
    <w:rsid w:val="00B467BE"/>
    <w:rsid w:val="00B52FA8"/>
    <w:rsid w:val="00B55A19"/>
    <w:rsid w:val="00B55C6B"/>
    <w:rsid w:val="00B63F78"/>
    <w:rsid w:val="00B6408A"/>
    <w:rsid w:val="00B660E3"/>
    <w:rsid w:val="00B7367C"/>
    <w:rsid w:val="00B73D37"/>
    <w:rsid w:val="00B8090E"/>
    <w:rsid w:val="00B86840"/>
    <w:rsid w:val="00B8716D"/>
    <w:rsid w:val="00B93888"/>
    <w:rsid w:val="00B95A27"/>
    <w:rsid w:val="00B9634D"/>
    <w:rsid w:val="00B97484"/>
    <w:rsid w:val="00B97BE6"/>
    <w:rsid w:val="00BA3A6A"/>
    <w:rsid w:val="00BB0849"/>
    <w:rsid w:val="00BB2EE8"/>
    <w:rsid w:val="00BB48BB"/>
    <w:rsid w:val="00BC54DC"/>
    <w:rsid w:val="00BD7D09"/>
    <w:rsid w:val="00BE0BB8"/>
    <w:rsid w:val="00BE6341"/>
    <w:rsid w:val="00BE63EF"/>
    <w:rsid w:val="00C03428"/>
    <w:rsid w:val="00C07EEA"/>
    <w:rsid w:val="00C15FB8"/>
    <w:rsid w:val="00C31C98"/>
    <w:rsid w:val="00C34A6B"/>
    <w:rsid w:val="00C41750"/>
    <w:rsid w:val="00C45913"/>
    <w:rsid w:val="00C56FE4"/>
    <w:rsid w:val="00C57F7C"/>
    <w:rsid w:val="00C62FFD"/>
    <w:rsid w:val="00C67ED6"/>
    <w:rsid w:val="00C74228"/>
    <w:rsid w:val="00C75792"/>
    <w:rsid w:val="00C761C7"/>
    <w:rsid w:val="00C76396"/>
    <w:rsid w:val="00CA3946"/>
    <w:rsid w:val="00CB3A7B"/>
    <w:rsid w:val="00CB666D"/>
    <w:rsid w:val="00CD25C4"/>
    <w:rsid w:val="00CD582B"/>
    <w:rsid w:val="00CD7126"/>
    <w:rsid w:val="00CE44DF"/>
    <w:rsid w:val="00CE7260"/>
    <w:rsid w:val="00CF1FD5"/>
    <w:rsid w:val="00CF4599"/>
    <w:rsid w:val="00D01108"/>
    <w:rsid w:val="00D04BDE"/>
    <w:rsid w:val="00D062CB"/>
    <w:rsid w:val="00D105F3"/>
    <w:rsid w:val="00D1586B"/>
    <w:rsid w:val="00D16106"/>
    <w:rsid w:val="00D27984"/>
    <w:rsid w:val="00D32942"/>
    <w:rsid w:val="00D354AE"/>
    <w:rsid w:val="00D361CC"/>
    <w:rsid w:val="00D436FC"/>
    <w:rsid w:val="00D46175"/>
    <w:rsid w:val="00D54023"/>
    <w:rsid w:val="00D553F6"/>
    <w:rsid w:val="00D61264"/>
    <w:rsid w:val="00D6249E"/>
    <w:rsid w:val="00D62701"/>
    <w:rsid w:val="00D64F5D"/>
    <w:rsid w:val="00D826FB"/>
    <w:rsid w:val="00D91EF6"/>
    <w:rsid w:val="00DA022B"/>
    <w:rsid w:val="00DA1FEF"/>
    <w:rsid w:val="00DB6363"/>
    <w:rsid w:val="00DC1BED"/>
    <w:rsid w:val="00DC5C1F"/>
    <w:rsid w:val="00DC6EF2"/>
    <w:rsid w:val="00DC72C0"/>
    <w:rsid w:val="00DD5379"/>
    <w:rsid w:val="00DD7FBF"/>
    <w:rsid w:val="00DE49C0"/>
    <w:rsid w:val="00E046DF"/>
    <w:rsid w:val="00E068E9"/>
    <w:rsid w:val="00E12F06"/>
    <w:rsid w:val="00E177DC"/>
    <w:rsid w:val="00E256B2"/>
    <w:rsid w:val="00E26F32"/>
    <w:rsid w:val="00E372EE"/>
    <w:rsid w:val="00E409C1"/>
    <w:rsid w:val="00E40B67"/>
    <w:rsid w:val="00E41C2B"/>
    <w:rsid w:val="00E51A84"/>
    <w:rsid w:val="00E51AA8"/>
    <w:rsid w:val="00E5203F"/>
    <w:rsid w:val="00E558A6"/>
    <w:rsid w:val="00E56E58"/>
    <w:rsid w:val="00E57A89"/>
    <w:rsid w:val="00E656B0"/>
    <w:rsid w:val="00E73FDE"/>
    <w:rsid w:val="00E76B0A"/>
    <w:rsid w:val="00E832D8"/>
    <w:rsid w:val="00E93C71"/>
    <w:rsid w:val="00E94C65"/>
    <w:rsid w:val="00E94D0A"/>
    <w:rsid w:val="00E97DBA"/>
    <w:rsid w:val="00EA3DE0"/>
    <w:rsid w:val="00EB2DF5"/>
    <w:rsid w:val="00EB7550"/>
    <w:rsid w:val="00EC1178"/>
    <w:rsid w:val="00EC3FBC"/>
    <w:rsid w:val="00ED0EAA"/>
    <w:rsid w:val="00EE14C6"/>
    <w:rsid w:val="00EF149E"/>
    <w:rsid w:val="00EF25F1"/>
    <w:rsid w:val="00EF49B7"/>
    <w:rsid w:val="00EF767C"/>
    <w:rsid w:val="00F0738A"/>
    <w:rsid w:val="00F1356B"/>
    <w:rsid w:val="00F1396E"/>
    <w:rsid w:val="00F15F5F"/>
    <w:rsid w:val="00F44812"/>
    <w:rsid w:val="00F612EA"/>
    <w:rsid w:val="00F66E17"/>
    <w:rsid w:val="00F714C0"/>
    <w:rsid w:val="00F73A97"/>
    <w:rsid w:val="00F75754"/>
    <w:rsid w:val="00F87A2D"/>
    <w:rsid w:val="00F91C4A"/>
    <w:rsid w:val="00F93F47"/>
    <w:rsid w:val="00FA1015"/>
    <w:rsid w:val="00FB515F"/>
    <w:rsid w:val="00FB5B31"/>
    <w:rsid w:val="00FC4446"/>
    <w:rsid w:val="00FD44B8"/>
    <w:rsid w:val="00FE33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2C06FD"/>
  <w15:chartTrackingRefBased/>
  <w15:docId w15:val="{857A2685-B289-4549-97E6-41EB9C5930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020AD"/>
    <w:pPr>
      <w:tabs>
        <w:tab w:val="left" w:pos="1134"/>
        <w:tab w:val="left" w:pos="1871"/>
        <w:tab w:val="left" w:pos="2268"/>
      </w:tabs>
      <w:overflowPunct w:val="0"/>
      <w:autoSpaceDE w:val="0"/>
      <w:autoSpaceDN w:val="0"/>
      <w:adjustRightInd w:val="0"/>
      <w:spacing w:before="120" w:after="0" w:line="240" w:lineRule="auto"/>
      <w:textAlignment w:val="baseline"/>
    </w:pPr>
    <w:rPr>
      <w:rFonts w:ascii="Times New Roman" w:eastAsia="Times New Roman" w:hAnsi="Times New Roman" w:cs="Times New Roman"/>
      <w:kern w:val="0"/>
      <w:sz w:val="24"/>
      <w:szCs w:val="20"/>
      <w:lang w:val="en-GB"/>
      <w14:ligatures w14:val="none"/>
    </w:rPr>
  </w:style>
  <w:style w:type="paragraph" w:styleId="Heading1">
    <w:name w:val="heading 1"/>
    <w:basedOn w:val="Normal"/>
    <w:next w:val="Normal"/>
    <w:link w:val="Heading1Char"/>
    <w:uiPriority w:val="9"/>
    <w:qFormat/>
    <w:rsid w:val="00931357"/>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head">
    <w:name w:val="Table_head"/>
    <w:basedOn w:val="Normal"/>
    <w:rsid w:val="009020AD"/>
    <w:pPr>
      <w:keepNext/>
      <w:spacing w:before="80" w:after="80"/>
      <w:jc w:val="center"/>
    </w:pPr>
    <w:rPr>
      <w:rFonts w:ascii="Times New Roman Bold" w:hAnsi="Times New Roman Bold" w:cs="Times New Roman Bold"/>
      <w:b/>
      <w:sz w:val="20"/>
    </w:rPr>
  </w:style>
  <w:style w:type="paragraph" w:customStyle="1" w:styleId="Tablefin">
    <w:name w:val="Table_fin"/>
    <w:basedOn w:val="Normal"/>
    <w:next w:val="Normal"/>
    <w:rsid w:val="009020AD"/>
    <w:pPr>
      <w:tabs>
        <w:tab w:val="clear" w:pos="1134"/>
        <w:tab w:val="clear" w:pos="1871"/>
        <w:tab w:val="clear" w:pos="2268"/>
        <w:tab w:val="left" w:pos="794"/>
        <w:tab w:val="left" w:pos="1191"/>
        <w:tab w:val="left" w:pos="1588"/>
        <w:tab w:val="left" w:pos="1985"/>
      </w:tabs>
      <w:spacing w:before="0"/>
      <w:jc w:val="both"/>
    </w:pPr>
    <w:rPr>
      <w:sz w:val="20"/>
    </w:rPr>
  </w:style>
  <w:style w:type="character" w:styleId="Hyperlink">
    <w:name w:val="Hyperlink"/>
    <w:aliases w:val="CEO_Hyperlink"/>
    <w:basedOn w:val="DefaultParagraphFont"/>
    <w:uiPriority w:val="99"/>
    <w:rsid w:val="009020AD"/>
    <w:rPr>
      <w:rFonts w:cs="Times New Roman"/>
      <w:color w:val="0000FF"/>
      <w:u w:val="single"/>
    </w:rPr>
  </w:style>
  <w:style w:type="paragraph" w:customStyle="1" w:styleId="tabletext">
    <w:name w:val="table_text"/>
    <w:basedOn w:val="Normal"/>
    <w:uiPriority w:val="99"/>
    <w:rsid w:val="009020AD"/>
    <w:pPr>
      <w:tabs>
        <w:tab w:val="clear" w:pos="1134"/>
        <w:tab w:val="clear" w:pos="1871"/>
        <w:tab w:val="clear" w:pos="2268"/>
      </w:tabs>
      <w:adjustRightInd/>
      <w:spacing w:before="40" w:after="40"/>
      <w:textAlignment w:val="auto"/>
    </w:pPr>
    <w:rPr>
      <w:rFonts w:eastAsia="MS Mincho"/>
      <w:sz w:val="20"/>
      <w:lang w:val="en-US" w:eastAsia="ja-JP"/>
    </w:rPr>
  </w:style>
  <w:style w:type="paragraph" w:customStyle="1" w:styleId="Tabletext0">
    <w:name w:val="Table_text"/>
    <w:basedOn w:val="Normal"/>
    <w:link w:val="TabletextChar"/>
    <w:qFormat/>
    <w:rsid w:val="00E40B67"/>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ASN1">
    <w:name w:val="ASN.1"/>
    <w:basedOn w:val="Normal"/>
    <w:rsid w:val="000F0C80"/>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Normalaftertitle">
    <w:name w:val="Normal_after_title"/>
    <w:basedOn w:val="Normal"/>
    <w:next w:val="Normal"/>
    <w:rsid w:val="00931357"/>
    <w:pPr>
      <w:spacing w:before="360"/>
    </w:pPr>
  </w:style>
  <w:style w:type="paragraph" w:customStyle="1" w:styleId="Source">
    <w:name w:val="Source"/>
    <w:basedOn w:val="Normal"/>
    <w:next w:val="Normal"/>
    <w:rsid w:val="00931357"/>
    <w:pPr>
      <w:spacing w:before="840"/>
      <w:jc w:val="center"/>
    </w:pPr>
    <w:rPr>
      <w:b/>
      <w:sz w:val="28"/>
    </w:rPr>
  </w:style>
  <w:style w:type="paragraph" w:customStyle="1" w:styleId="Title1">
    <w:name w:val="Title 1"/>
    <w:basedOn w:val="Source"/>
    <w:next w:val="Normal"/>
    <w:link w:val="Title1Char"/>
    <w:rsid w:val="00931357"/>
    <w:pPr>
      <w:tabs>
        <w:tab w:val="left" w:pos="567"/>
        <w:tab w:val="left" w:pos="1701"/>
        <w:tab w:val="left" w:pos="2835"/>
      </w:tabs>
      <w:spacing w:before="240"/>
    </w:pPr>
    <w:rPr>
      <w:b w:val="0"/>
      <w:caps/>
    </w:rPr>
  </w:style>
  <w:style w:type="paragraph" w:customStyle="1" w:styleId="Title4">
    <w:name w:val="Title 4"/>
    <w:basedOn w:val="Normal"/>
    <w:next w:val="Heading1"/>
    <w:rsid w:val="00931357"/>
    <w:pPr>
      <w:overflowPunct/>
      <w:autoSpaceDE/>
      <w:autoSpaceDN/>
      <w:adjustRightInd/>
      <w:spacing w:before="240"/>
      <w:jc w:val="center"/>
      <w:textAlignment w:val="auto"/>
    </w:pPr>
    <w:rPr>
      <w:b/>
      <w:sz w:val="28"/>
    </w:rPr>
  </w:style>
  <w:style w:type="character" w:customStyle="1" w:styleId="Heading1Char">
    <w:name w:val="Heading 1 Char"/>
    <w:basedOn w:val="DefaultParagraphFont"/>
    <w:link w:val="Heading1"/>
    <w:uiPriority w:val="9"/>
    <w:rsid w:val="00931357"/>
    <w:rPr>
      <w:rFonts w:asciiTheme="majorHAnsi" w:eastAsiaTheme="majorEastAsia" w:hAnsiTheme="majorHAnsi" w:cstheme="majorBidi"/>
      <w:color w:val="2F5496" w:themeColor="accent1" w:themeShade="BF"/>
      <w:kern w:val="0"/>
      <w:sz w:val="32"/>
      <w:szCs w:val="32"/>
      <w:lang w:val="en-GB"/>
      <w14:ligatures w14:val="none"/>
    </w:rPr>
  </w:style>
  <w:style w:type="paragraph" w:customStyle="1" w:styleId="Appendixtitle">
    <w:name w:val="Appendix_title"/>
    <w:basedOn w:val="Normal"/>
    <w:next w:val="Normal"/>
    <w:rsid w:val="00A34D34"/>
    <w:pPr>
      <w:keepNext/>
      <w:keepLines/>
      <w:spacing w:before="240" w:after="280"/>
      <w:jc w:val="center"/>
    </w:pPr>
    <w:rPr>
      <w:rFonts w:ascii="Times New Roman Bold" w:hAnsi="Times New Roman Bold"/>
      <w:b/>
      <w:sz w:val="28"/>
    </w:rPr>
  </w:style>
  <w:style w:type="character" w:customStyle="1" w:styleId="TabletextChar">
    <w:name w:val="Table_text Char"/>
    <w:basedOn w:val="DefaultParagraphFont"/>
    <w:link w:val="Tabletext0"/>
    <w:locked/>
    <w:rsid w:val="00A34D34"/>
    <w:rPr>
      <w:rFonts w:ascii="Times New Roman" w:eastAsia="Times New Roman" w:hAnsi="Times New Roman" w:cs="Times New Roman"/>
      <w:kern w:val="0"/>
      <w:sz w:val="20"/>
      <w:szCs w:val="20"/>
      <w:lang w:val="en-GB"/>
      <w14:ligatures w14:val="none"/>
    </w:rPr>
  </w:style>
  <w:style w:type="character" w:styleId="FootnoteReference">
    <w:name w:val="footnote reference"/>
    <w:aliases w:val="Appel note de bas de p,Footnote Reference/,Footnote symbol,Style 12,(NECG) Footnote Reference,Style 124,Appel note de bas de p + 11 pt,Italic,Appel note de bas de p1,Appel note de bas de p2,Appel note de bas de p3,Footnote,o,fr,Ref"/>
    <w:basedOn w:val="DefaultParagraphFont"/>
    <w:rsid w:val="008B04FD"/>
    <w:rPr>
      <w:position w:val="6"/>
      <w:sz w:val="18"/>
    </w:rPr>
  </w:style>
  <w:style w:type="paragraph" w:styleId="FootnoteText">
    <w:name w:val="footnote text"/>
    <w:aliases w:val="footnote text,ALTS FOOTNOTE,Footnote Text Char1,Footnote Text Char Char1,Footnote Text Char4 Char Char,Footnote Text Char1 Char1 Char1 Char,Footnote Text Char Char1 Char1 Char Char,Footnote Text Char1 Char1 Char1 Char Char Char1,DNV-FT,DN"/>
    <w:basedOn w:val="Normal"/>
    <w:link w:val="FootnoteTextChar"/>
    <w:rsid w:val="008B04FD"/>
    <w:pPr>
      <w:keepLines/>
      <w:tabs>
        <w:tab w:val="left" w:pos="255"/>
      </w:tabs>
    </w:pPr>
  </w:style>
  <w:style w:type="character" w:customStyle="1" w:styleId="FootnoteTextChar">
    <w:name w:val="Footnote Text Char"/>
    <w:aliases w:val="footnote text Char,ALTS FOOTNOTE Char,Footnote Text Char1 Char,Footnote Text Char Char1 Char,Footnote Text Char4 Char Char Char,Footnote Text Char1 Char1 Char1 Char Char,Footnote Text Char Char1 Char1 Char Char Char,DNV-FT Char"/>
    <w:basedOn w:val="DefaultParagraphFont"/>
    <w:link w:val="FootnoteText"/>
    <w:rsid w:val="008B04FD"/>
    <w:rPr>
      <w:rFonts w:ascii="Times New Roman" w:eastAsia="Times New Roman" w:hAnsi="Times New Roman" w:cs="Times New Roman"/>
      <w:kern w:val="0"/>
      <w:sz w:val="24"/>
      <w:szCs w:val="20"/>
      <w:lang w:val="en-GB"/>
      <w14:ligatures w14:val="none"/>
    </w:rPr>
  </w:style>
  <w:style w:type="paragraph" w:customStyle="1" w:styleId="enumlev2">
    <w:name w:val="enumlev2"/>
    <w:basedOn w:val="Normal"/>
    <w:rsid w:val="003B3E0A"/>
    <w:pPr>
      <w:tabs>
        <w:tab w:val="clear" w:pos="2268"/>
        <w:tab w:val="left" w:pos="2608"/>
        <w:tab w:val="left" w:pos="3345"/>
      </w:tabs>
      <w:spacing w:before="80"/>
      <w:ind w:left="1871" w:hanging="737"/>
    </w:pPr>
  </w:style>
  <w:style w:type="paragraph" w:customStyle="1" w:styleId="TabletitleBR">
    <w:name w:val="Table_title_BR"/>
    <w:basedOn w:val="Normal"/>
    <w:next w:val="Normal"/>
    <w:rsid w:val="003B3E0A"/>
    <w:pPr>
      <w:keepNext/>
      <w:keepLines/>
      <w:tabs>
        <w:tab w:val="clear" w:pos="1134"/>
        <w:tab w:val="clear" w:pos="1871"/>
        <w:tab w:val="clear" w:pos="2268"/>
        <w:tab w:val="left" w:pos="794"/>
        <w:tab w:val="left" w:pos="1191"/>
        <w:tab w:val="left" w:pos="1588"/>
        <w:tab w:val="left" w:pos="1985"/>
      </w:tabs>
      <w:spacing w:before="0" w:after="120"/>
      <w:jc w:val="center"/>
    </w:pPr>
    <w:rPr>
      <w:b/>
      <w:lang w:val="en-US"/>
    </w:rPr>
  </w:style>
  <w:style w:type="paragraph" w:styleId="BodyTextIndent">
    <w:name w:val="Body Text Indent"/>
    <w:basedOn w:val="Normal"/>
    <w:link w:val="BodyTextIndentChar"/>
    <w:rsid w:val="003B3E0A"/>
    <w:pPr>
      <w:tabs>
        <w:tab w:val="clear" w:pos="1134"/>
        <w:tab w:val="clear" w:pos="1871"/>
        <w:tab w:val="clear" w:pos="2268"/>
        <w:tab w:val="left" w:pos="794"/>
        <w:tab w:val="left" w:pos="1191"/>
        <w:tab w:val="left" w:pos="1588"/>
        <w:tab w:val="left" w:pos="1985"/>
      </w:tabs>
      <w:spacing w:after="120"/>
      <w:ind w:left="360"/>
    </w:pPr>
    <w:rPr>
      <w:rFonts w:ascii="CG Times" w:hAnsi="CG Times"/>
      <w:lang w:val="en-US"/>
    </w:rPr>
  </w:style>
  <w:style w:type="character" w:customStyle="1" w:styleId="BodyTextIndentChar">
    <w:name w:val="Body Text Indent Char"/>
    <w:basedOn w:val="DefaultParagraphFont"/>
    <w:link w:val="BodyTextIndent"/>
    <w:rsid w:val="003B3E0A"/>
    <w:rPr>
      <w:rFonts w:ascii="CG Times" w:eastAsia="Times New Roman" w:hAnsi="CG Times" w:cs="Times New Roman"/>
      <w:kern w:val="0"/>
      <w:sz w:val="24"/>
      <w:szCs w:val="20"/>
      <w14:ligatures w14:val="none"/>
    </w:rPr>
  </w:style>
  <w:style w:type="character" w:customStyle="1" w:styleId="Title1Char">
    <w:name w:val="Title 1 Char"/>
    <w:basedOn w:val="DefaultParagraphFont"/>
    <w:link w:val="Title1"/>
    <w:locked/>
    <w:rsid w:val="002176D5"/>
    <w:rPr>
      <w:rFonts w:ascii="Times New Roman" w:eastAsia="Times New Roman" w:hAnsi="Times New Roman" w:cs="Times New Roman"/>
      <w:caps/>
      <w:kern w:val="0"/>
      <w:sz w:val="28"/>
      <w:szCs w:val="20"/>
      <w:lang w:val="en-GB"/>
      <w14:ligatures w14:val="none"/>
    </w:rPr>
  </w:style>
  <w:style w:type="character" w:styleId="UnresolvedMention">
    <w:name w:val="Unresolved Mention"/>
    <w:basedOn w:val="DefaultParagraphFont"/>
    <w:uiPriority w:val="99"/>
    <w:semiHidden/>
    <w:unhideWhenUsed/>
    <w:rsid w:val="009F71C6"/>
    <w:rPr>
      <w:color w:val="605E5C"/>
      <w:shd w:val="clear" w:color="auto" w:fill="E1DFDD"/>
    </w:rPr>
  </w:style>
  <w:style w:type="paragraph" w:styleId="Header">
    <w:name w:val="header"/>
    <w:basedOn w:val="Normal"/>
    <w:link w:val="HeaderChar"/>
    <w:uiPriority w:val="99"/>
    <w:unhideWhenUsed/>
    <w:rsid w:val="00314623"/>
    <w:pPr>
      <w:tabs>
        <w:tab w:val="clear" w:pos="1134"/>
        <w:tab w:val="clear" w:pos="1871"/>
        <w:tab w:val="clear" w:pos="2268"/>
        <w:tab w:val="center" w:pos="4680"/>
        <w:tab w:val="right" w:pos="9360"/>
      </w:tabs>
      <w:spacing w:before="0"/>
    </w:pPr>
  </w:style>
  <w:style w:type="character" w:customStyle="1" w:styleId="HeaderChar">
    <w:name w:val="Header Char"/>
    <w:basedOn w:val="DefaultParagraphFont"/>
    <w:link w:val="Header"/>
    <w:uiPriority w:val="99"/>
    <w:rsid w:val="00314623"/>
    <w:rPr>
      <w:rFonts w:ascii="Times New Roman" w:eastAsia="Times New Roman" w:hAnsi="Times New Roman" w:cs="Times New Roman"/>
      <w:kern w:val="0"/>
      <w:sz w:val="24"/>
      <w:szCs w:val="20"/>
      <w:lang w:val="en-GB"/>
      <w14:ligatures w14:val="none"/>
    </w:rPr>
  </w:style>
  <w:style w:type="paragraph" w:styleId="Footer">
    <w:name w:val="footer"/>
    <w:basedOn w:val="Normal"/>
    <w:link w:val="FooterChar"/>
    <w:uiPriority w:val="99"/>
    <w:unhideWhenUsed/>
    <w:rsid w:val="00314623"/>
    <w:pPr>
      <w:tabs>
        <w:tab w:val="clear" w:pos="1134"/>
        <w:tab w:val="clear" w:pos="1871"/>
        <w:tab w:val="clear" w:pos="2268"/>
        <w:tab w:val="center" w:pos="4680"/>
        <w:tab w:val="right" w:pos="9360"/>
      </w:tabs>
      <w:spacing w:before="0"/>
    </w:pPr>
  </w:style>
  <w:style w:type="character" w:customStyle="1" w:styleId="FooterChar">
    <w:name w:val="Footer Char"/>
    <w:basedOn w:val="DefaultParagraphFont"/>
    <w:link w:val="Footer"/>
    <w:uiPriority w:val="99"/>
    <w:rsid w:val="00314623"/>
    <w:rPr>
      <w:rFonts w:ascii="Times New Roman" w:eastAsia="Times New Roman" w:hAnsi="Times New Roman" w:cs="Times New Roman"/>
      <w:kern w:val="0"/>
      <w:sz w:val="24"/>
      <w:szCs w:val="20"/>
      <w:lang w:val="en-GB"/>
      <w14:ligatures w14:val="none"/>
    </w:rPr>
  </w:style>
  <w:style w:type="table" w:styleId="TableGrid">
    <w:name w:val="Table Grid"/>
    <w:basedOn w:val="TableNormal"/>
    <w:uiPriority w:val="39"/>
    <w:rsid w:val="001F30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1000E7"/>
    <w:rPr>
      <w:color w:val="954F72" w:themeColor="followedHyperlink"/>
      <w:u w:val="single"/>
    </w:rPr>
  </w:style>
  <w:style w:type="character" w:customStyle="1" w:styleId="Artref">
    <w:name w:val="Art_ref"/>
    <w:basedOn w:val="DefaultParagraphFont"/>
    <w:qFormat/>
    <w:rsid w:val="00AD6652"/>
  </w:style>
  <w:style w:type="character" w:styleId="Strong">
    <w:name w:val="Strong"/>
    <w:aliases w:val="ECC HL bold"/>
    <w:basedOn w:val="DefaultParagraphFont"/>
    <w:uiPriority w:val="1"/>
    <w:qFormat/>
    <w:rsid w:val="00AD6652"/>
    <w:rPr>
      <w:b/>
      <w:bCs/>
    </w:rPr>
  </w:style>
  <w:style w:type="paragraph" w:customStyle="1" w:styleId="Parttitle">
    <w:name w:val="Part_title"/>
    <w:basedOn w:val="Normal"/>
    <w:next w:val="Normal"/>
    <w:rsid w:val="00AD6652"/>
    <w:pPr>
      <w:keepNext/>
      <w:keepLines/>
      <w:spacing w:before="240" w:after="280"/>
      <w:jc w:val="center"/>
    </w:pPr>
    <w:rPr>
      <w:rFonts w:ascii="Times New Roman Bold" w:hAnsi="Times New Roman Bold"/>
      <w:b/>
      <w:sz w:val="28"/>
    </w:rPr>
  </w:style>
  <w:style w:type="paragraph" w:customStyle="1" w:styleId="RecNo">
    <w:name w:val="Rec_No"/>
    <w:basedOn w:val="Normal"/>
    <w:next w:val="Normal"/>
    <w:rsid w:val="00AD6652"/>
    <w:pPr>
      <w:keepNext/>
      <w:keepLines/>
      <w:spacing w:before="480"/>
      <w:jc w:val="center"/>
    </w:pPr>
    <w:rPr>
      <w:caps/>
      <w:sz w:val="28"/>
    </w:rPr>
  </w:style>
  <w:style w:type="character" w:customStyle="1" w:styleId="Appref">
    <w:name w:val="App_ref"/>
    <w:basedOn w:val="DefaultParagraphFont"/>
    <w:rsid w:val="008A35D6"/>
  </w:style>
  <w:style w:type="paragraph" w:styleId="Revision">
    <w:name w:val="Revision"/>
    <w:hidden/>
    <w:uiPriority w:val="99"/>
    <w:semiHidden/>
    <w:rsid w:val="004A52BB"/>
    <w:pPr>
      <w:spacing w:after="0" w:line="240" w:lineRule="auto"/>
    </w:pPr>
    <w:rPr>
      <w:rFonts w:ascii="Times New Roman" w:eastAsia="Times New Roman" w:hAnsi="Times New Roman" w:cs="Times New Roman"/>
      <w:kern w:val="0"/>
      <w:sz w:val="24"/>
      <w:szCs w:val="20"/>
      <w:lang w:val="en-GB"/>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armelo.rivera@aces-inc.com"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fumie.n.wingo.civ@us.navy.mil" TargetMode="External"/><Relationship Id="rId12" Type="http://schemas.openxmlformats.org/officeDocument/2006/relationships/hyperlink" Target="https://www.itu.int/dms_pub/itu-r/opb/act/R-ACT-WRC.15-2023-PDF-E.pdf"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www.itu.int/dms_pub/itu-r/opb/act/R-ACT-WRC.15-2023-PDF-E.pdf" TargetMode="External"/><Relationship Id="rId5" Type="http://schemas.openxmlformats.org/officeDocument/2006/relationships/footnotes" Target="footnotes.xml"/><Relationship Id="rId15" Type="http://schemas.microsoft.com/office/2011/relationships/people" Target="people.xml"/><Relationship Id="rId10"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hyperlink" Target="mailto:andrew.meadows.1@us.af.mil"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03961E-B109-4CDB-B4DE-E22C5A1286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5</Pages>
  <Words>1344</Words>
  <Characters>7664</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Alion Science and Technology</Company>
  <LinksUpToDate>false</LinksUpToDate>
  <CharactersWithSpaces>8991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USA Author</dc:creator>
  <cp:keywords/>
  <dc:description/>
  <cp:lastModifiedBy>USA</cp:lastModifiedBy>
  <cp:revision>4</cp:revision>
  <dcterms:created xsi:type="dcterms:W3CDTF">2024-02-22T19:46:00Z</dcterms:created>
  <dcterms:modified xsi:type="dcterms:W3CDTF">2024-03-12T17:31:00Z</dcterms:modified>
</cp:coreProperties>
</file>